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60ABE" w14:textId="174274B8" w:rsidR="00517C58" w:rsidRDefault="00517C58" w:rsidP="001F522D">
      <w:pPr>
        <w:pStyle w:val="Titolo1"/>
      </w:pPr>
      <w:bookmarkStart w:id="0" w:name="_TOC_250001"/>
      <w:r>
        <w:t>CRITERI DI SELEZIONE OP. 19.1.01 PER LA SELEZIONE DEI PSL PER LA PROGRAMMAZIONE 2023-2027</w:t>
      </w:r>
      <w:bookmarkStart w:id="1" w:name="_GoBack"/>
      <w:bookmarkEnd w:id="1"/>
    </w:p>
    <w:p w14:paraId="18EDCEEF" w14:textId="77777777" w:rsidR="00517C58" w:rsidRDefault="00517C58" w:rsidP="001F522D">
      <w:pPr>
        <w:pStyle w:val="Titolo1"/>
      </w:pPr>
    </w:p>
    <w:p w14:paraId="78400B16" w14:textId="16A6D2B3" w:rsidR="00E2408A" w:rsidRDefault="004B29E6" w:rsidP="001F522D">
      <w:pPr>
        <w:pStyle w:val="Titolo1"/>
        <w:rPr>
          <w:sz w:val="2"/>
        </w:rPr>
      </w:pPr>
      <w:r>
        <w:t>19.</w:t>
      </w:r>
      <w:r w:rsidR="001F522D">
        <w:t>1</w:t>
      </w:r>
      <w:r>
        <w:t>.01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bookmarkEnd w:id="0"/>
      <w:r w:rsidR="001F522D">
        <w:rPr>
          <w:rFonts w:ascii="ArialMT" w:hAnsi="ArialMT" w:cs="ArialMT"/>
        </w:rPr>
        <w:t>Sostegno per la preparazione dei Piani di Sviluppo Locale</w:t>
      </w:r>
      <w:r w:rsidR="001F522D">
        <w:rPr>
          <w:noProof/>
          <w:sz w:val="2"/>
        </w:rPr>
        <w:t>))9</w:t>
      </w:r>
      <w:r w:rsidR="005B6042">
        <w:rPr>
          <w:noProof/>
          <w:sz w:val="2"/>
        </w:rPr>
        <mc:AlternateContent>
          <mc:Choice Requires="wpg">
            <w:drawing>
              <wp:inline distT="0" distB="0" distL="0" distR="0" wp14:anchorId="451E051C" wp14:editId="2BB6EE05">
                <wp:extent cx="5974080" cy="12700"/>
                <wp:effectExtent l="0" t="0" r="0" b="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080" cy="12700"/>
                          <a:chOff x="0" y="0"/>
                          <a:chExt cx="9408" cy="20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08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FF8165" id="Group 5" o:spid="_x0000_s1026" style="width:470.4pt;height:1pt;mso-position-horizontal-relative:char;mso-position-vertical-relative:line" coordsize="94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">
                <v:rect id="Rectangle 6" o:spid="_x0000_s1027" style="position:absolute;width:9408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4BF63996" w14:textId="77777777" w:rsidR="00E2408A" w:rsidRDefault="00E2408A">
      <w:pPr>
        <w:pStyle w:val="Corpotesto"/>
        <w:rPr>
          <w:b/>
        </w:rPr>
      </w:pPr>
    </w:p>
    <w:tbl>
      <w:tblPr>
        <w:tblStyle w:val="TableNormal"/>
        <w:tblW w:w="9502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7643"/>
        <w:gridCol w:w="981"/>
      </w:tblGrid>
      <w:tr w:rsidR="00E2408A" w14:paraId="07E423EE" w14:textId="77777777" w:rsidTr="00D2126E">
        <w:trPr>
          <w:trHeight w:val="244"/>
        </w:trPr>
        <w:tc>
          <w:tcPr>
            <w:tcW w:w="8521" w:type="dxa"/>
            <w:gridSpan w:val="2"/>
            <w:shd w:val="clear" w:color="auto" w:fill="339966"/>
          </w:tcPr>
          <w:p w14:paraId="400C0D3A" w14:textId="77777777" w:rsidR="00E2408A" w:rsidRDefault="004B29E6">
            <w:pPr>
              <w:pStyle w:val="TableParagraph"/>
              <w:ind w:left="2871" w:right="286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MACROCRITERI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DI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VALUTAZIONE</w:t>
            </w:r>
          </w:p>
        </w:tc>
        <w:tc>
          <w:tcPr>
            <w:tcW w:w="981" w:type="dxa"/>
            <w:shd w:val="clear" w:color="auto" w:fill="339966"/>
          </w:tcPr>
          <w:p w14:paraId="29644CD4" w14:textId="77777777" w:rsidR="00E2408A" w:rsidRDefault="004B29E6">
            <w:pPr>
              <w:pStyle w:val="TableParagraph"/>
              <w:ind w:left="141" w:right="13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PUNTI</w:t>
            </w:r>
          </w:p>
        </w:tc>
      </w:tr>
      <w:tr w:rsidR="00E2408A" w14:paraId="67B4DF47" w14:textId="77777777" w:rsidTr="00D2126E">
        <w:trPr>
          <w:trHeight w:val="244"/>
        </w:trPr>
        <w:tc>
          <w:tcPr>
            <w:tcW w:w="9502" w:type="dxa"/>
            <w:gridSpan w:val="3"/>
            <w:tcBorders>
              <w:left w:val="nil"/>
              <w:right w:val="nil"/>
            </w:tcBorders>
          </w:tcPr>
          <w:p w14:paraId="56431CCE" w14:textId="77777777" w:rsidR="00E2408A" w:rsidRDefault="00E2408A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E2408A" w14:paraId="7D9632EA" w14:textId="77777777" w:rsidTr="00D2126E">
        <w:trPr>
          <w:trHeight w:val="242"/>
        </w:trPr>
        <w:tc>
          <w:tcPr>
            <w:tcW w:w="8521" w:type="dxa"/>
            <w:gridSpan w:val="2"/>
            <w:shd w:val="clear" w:color="auto" w:fill="CCFFCC"/>
          </w:tcPr>
          <w:p w14:paraId="1D6FB023" w14:textId="7DDD5512" w:rsidR="00E2408A" w:rsidRDefault="00A03103">
            <w:pPr>
              <w:pStyle w:val="TableParagraph"/>
              <w:spacing w:line="222" w:lineRule="exact"/>
              <w:ind w:left="155"/>
              <w:rPr>
                <w:sz w:val="20"/>
              </w:rPr>
            </w:pPr>
            <w:r>
              <w:rPr>
                <w:sz w:val="20"/>
              </w:rPr>
              <w:t>1.</w:t>
            </w:r>
            <w:r w:rsidR="00A21E1D">
              <w:rPr>
                <w:sz w:val="20"/>
              </w:rPr>
              <w:t>Qualità della strategia (SSL)</w:t>
            </w:r>
          </w:p>
        </w:tc>
        <w:tc>
          <w:tcPr>
            <w:tcW w:w="981" w:type="dxa"/>
            <w:shd w:val="clear" w:color="auto" w:fill="CCFFCC"/>
          </w:tcPr>
          <w:p w14:paraId="60C4EBC8" w14:textId="77777777" w:rsidR="00E2408A" w:rsidRDefault="004B29E6">
            <w:pPr>
              <w:pStyle w:val="TableParagraph"/>
              <w:spacing w:line="222" w:lineRule="exact"/>
              <w:ind w:left="141" w:right="131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A21E1D" w14:paraId="725CE07C" w14:textId="77777777" w:rsidTr="00D2126E">
        <w:trPr>
          <w:trHeight w:val="244"/>
        </w:trPr>
        <w:tc>
          <w:tcPr>
            <w:tcW w:w="8521" w:type="dxa"/>
            <w:gridSpan w:val="2"/>
            <w:shd w:val="clear" w:color="auto" w:fill="FFFF66"/>
          </w:tcPr>
          <w:p w14:paraId="623DBBEF" w14:textId="65251C2B" w:rsidR="00A21E1D" w:rsidRDefault="00A03103" w:rsidP="00A21E1D">
            <w:pPr>
              <w:pStyle w:val="TableParagraph"/>
              <w:spacing w:before="1"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2.</w:t>
            </w:r>
            <w:r w:rsidR="00B3490F">
              <w:rPr>
                <w:sz w:val="20"/>
              </w:rPr>
              <w:t>Caratteristche e composizione del partenariato</w:t>
            </w:r>
          </w:p>
        </w:tc>
        <w:tc>
          <w:tcPr>
            <w:tcW w:w="981" w:type="dxa"/>
            <w:shd w:val="clear" w:color="auto" w:fill="FFFF66"/>
          </w:tcPr>
          <w:p w14:paraId="755FAC2B" w14:textId="5DC5ACA7" w:rsidR="00A21E1D" w:rsidRDefault="00A21E1D" w:rsidP="00A21E1D">
            <w:pPr>
              <w:pStyle w:val="TableParagraph"/>
              <w:spacing w:before="1" w:line="223" w:lineRule="exact"/>
              <w:ind w:left="141" w:right="13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21E1D" w14:paraId="4533A896" w14:textId="77777777" w:rsidTr="00D2126E">
        <w:trPr>
          <w:trHeight w:val="244"/>
        </w:trPr>
        <w:tc>
          <w:tcPr>
            <w:tcW w:w="8521" w:type="dxa"/>
            <w:gridSpan w:val="2"/>
            <w:shd w:val="clear" w:color="auto" w:fill="FFCC66"/>
          </w:tcPr>
          <w:p w14:paraId="6EE0921C" w14:textId="65CD8081" w:rsidR="00A21E1D" w:rsidRDefault="00A03103" w:rsidP="00A21E1D">
            <w:pPr>
              <w:pStyle w:val="TableParagraph"/>
              <w:spacing w:before="1"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3.</w:t>
            </w:r>
            <w:r w:rsidR="00A21E1D">
              <w:rPr>
                <w:sz w:val="20"/>
              </w:rPr>
              <w:t>Caratteristiche</w:t>
            </w:r>
            <w:r w:rsidR="00A21E1D">
              <w:rPr>
                <w:spacing w:val="-6"/>
                <w:sz w:val="20"/>
              </w:rPr>
              <w:t xml:space="preserve"> </w:t>
            </w:r>
            <w:r w:rsidR="00A21E1D">
              <w:rPr>
                <w:sz w:val="20"/>
              </w:rPr>
              <w:t>dell’ambito territoriale</w:t>
            </w:r>
          </w:p>
        </w:tc>
        <w:tc>
          <w:tcPr>
            <w:tcW w:w="981" w:type="dxa"/>
            <w:shd w:val="clear" w:color="auto" w:fill="FFCC66"/>
          </w:tcPr>
          <w:p w14:paraId="385237CE" w14:textId="4C941F79" w:rsidR="00A21E1D" w:rsidRDefault="00A21E1D" w:rsidP="00A21E1D">
            <w:pPr>
              <w:pStyle w:val="TableParagraph"/>
              <w:spacing w:before="1" w:line="223" w:lineRule="exact"/>
              <w:ind w:left="141" w:right="13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A21E1D" w14:paraId="504B2B4F" w14:textId="77777777" w:rsidTr="00D2126E">
        <w:trPr>
          <w:trHeight w:val="244"/>
        </w:trPr>
        <w:tc>
          <w:tcPr>
            <w:tcW w:w="8521" w:type="dxa"/>
            <w:gridSpan w:val="2"/>
            <w:shd w:val="clear" w:color="auto" w:fill="CCFFFF"/>
          </w:tcPr>
          <w:p w14:paraId="15C3E96C" w14:textId="6340D8A8" w:rsidR="00A21E1D" w:rsidRPr="00A21E1D" w:rsidRDefault="00A03103" w:rsidP="00A21E1D">
            <w:pPr>
              <w:pStyle w:val="TableParagraph"/>
              <w:spacing w:before="1"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4.</w:t>
            </w:r>
            <w:r w:rsidR="00A21E1D">
              <w:rPr>
                <w:sz w:val="20"/>
              </w:rPr>
              <w:t>Modalità di gestione, attuazione, sorveglianza della SSL</w:t>
            </w:r>
          </w:p>
        </w:tc>
        <w:tc>
          <w:tcPr>
            <w:tcW w:w="981" w:type="dxa"/>
            <w:shd w:val="clear" w:color="auto" w:fill="CCFFFF"/>
          </w:tcPr>
          <w:p w14:paraId="17DE901B" w14:textId="0339D9B0" w:rsidR="00A21E1D" w:rsidRDefault="00B3490F" w:rsidP="00A21E1D">
            <w:pPr>
              <w:pStyle w:val="TableParagraph"/>
              <w:spacing w:before="1" w:line="223" w:lineRule="exact"/>
              <w:ind w:left="141" w:right="13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21E1D" w14:paraId="33F65301" w14:textId="77777777" w:rsidTr="00D2126E">
        <w:trPr>
          <w:trHeight w:val="244"/>
        </w:trPr>
        <w:tc>
          <w:tcPr>
            <w:tcW w:w="9502" w:type="dxa"/>
            <w:gridSpan w:val="3"/>
            <w:tcBorders>
              <w:left w:val="nil"/>
              <w:bottom w:val="nil"/>
              <w:right w:val="nil"/>
            </w:tcBorders>
          </w:tcPr>
          <w:p w14:paraId="59733648" w14:textId="77777777" w:rsidR="00A21E1D" w:rsidRDefault="00A21E1D" w:rsidP="00A21E1D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A21E1D" w14:paraId="28ECC1B8" w14:textId="77777777" w:rsidTr="00D2126E">
        <w:trPr>
          <w:trHeight w:val="244"/>
        </w:trPr>
        <w:tc>
          <w:tcPr>
            <w:tcW w:w="878" w:type="dxa"/>
            <w:tcBorders>
              <w:top w:val="nil"/>
              <w:left w:val="nil"/>
              <w:bottom w:val="nil"/>
            </w:tcBorders>
          </w:tcPr>
          <w:p w14:paraId="0BDB27F5" w14:textId="77777777" w:rsidR="00A21E1D" w:rsidRDefault="00A21E1D" w:rsidP="00A21E1D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643" w:type="dxa"/>
          </w:tcPr>
          <w:p w14:paraId="71988644" w14:textId="77777777" w:rsidR="00A21E1D" w:rsidRDefault="00A21E1D" w:rsidP="00A21E1D">
            <w:pPr>
              <w:pStyle w:val="TableParagraph"/>
              <w:ind w:left="0" w:right="6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MASSIMO</w:t>
            </w:r>
          </w:p>
        </w:tc>
        <w:tc>
          <w:tcPr>
            <w:tcW w:w="981" w:type="dxa"/>
          </w:tcPr>
          <w:p w14:paraId="0363DB9D" w14:textId="77777777" w:rsidR="00A21E1D" w:rsidRDefault="00A21E1D" w:rsidP="00A21E1D">
            <w:pPr>
              <w:pStyle w:val="TableParagraph"/>
              <w:ind w:left="141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14:paraId="1DD085B7" w14:textId="77777777" w:rsidR="00E2408A" w:rsidRDefault="00E2408A">
      <w:pPr>
        <w:pStyle w:val="Corpotesto"/>
        <w:rPr>
          <w:b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710"/>
        <w:gridCol w:w="7796"/>
        <w:gridCol w:w="982"/>
      </w:tblGrid>
      <w:tr w:rsidR="00E2408A" w14:paraId="57410945" w14:textId="77777777" w:rsidTr="00D2126E">
        <w:trPr>
          <w:gridBefore w:val="1"/>
          <w:wBefore w:w="9" w:type="dxa"/>
          <w:trHeight w:val="244"/>
        </w:trPr>
        <w:tc>
          <w:tcPr>
            <w:tcW w:w="8506" w:type="dxa"/>
            <w:gridSpan w:val="2"/>
            <w:shd w:val="clear" w:color="auto" w:fill="339966"/>
          </w:tcPr>
          <w:p w14:paraId="63A67719" w14:textId="77777777" w:rsidR="00E2408A" w:rsidRDefault="004B29E6">
            <w:pPr>
              <w:pStyle w:val="TableParagraph"/>
              <w:ind w:left="3082" w:right="308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ELEMENTI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DI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VALUTAZIONE</w:t>
            </w:r>
          </w:p>
        </w:tc>
        <w:tc>
          <w:tcPr>
            <w:tcW w:w="982" w:type="dxa"/>
            <w:shd w:val="clear" w:color="auto" w:fill="339966"/>
          </w:tcPr>
          <w:p w14:paraId="0433EE13" w14:textId="77777777" w:rsidR="00E2408A" w:rsidRDefault="004B29E6">
            <w:pPr>
              <w:pStyle w:val="TableParagraph"/>
              <w:ind w:left="144" w:right="15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PUNTI</w:t>
            </w:r>
          </w:p>
        </w:tc>
      </w:tr>
      <w:tr w:rsidR="00E2408A" w14:paraId="2C78E15A" w14:textId="77777777" w:rsidTr="00D2126E">
        <w:trPr>
          <w:trHeight w:val="244"/>
        </w:trPr>
        <w:tc>
          <w:tcPr>
            <w:tcW w:w="9497" w:type="dxa"/>
            <w:gridSpan w:val="4"/>
            <w:tcBorders>
              <w:left w:val="nil"/>
              <w:right w:val="nil"/>
            </w:tcBorders>
          </w:tcPr>
          <w:p w14:paraId="106276EB" w14:textId="5291D6AA" w:rsidR="00A15DD4" w:rsidRDefault="005B6042" w:rsidP="00D2126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615488" behindDoc="1" locked="0" layoutInCell="1" allowOverlap="1" wp14:anchorId="23D61068" wp14:editId="66403068">
                      <wp:simplePos x="0" y="0"/>
                      <wp:positionH relativeFrom="page">
                        <wp:posOffset>901065</wp:posOffset>
                      </wp:positionH>
                      <wp:positionV relativeFrom="paragraph">
                        <wp:posOffset>189230</wp:posOffset>
                      </wp:positionV>
                      <wp:extent cx="1828800" cy="8890"/>
                      <wp:effectExtent l="0" t="0" r="0" b="0"/>
                      <wp:wrapTopAndBottom/>
                      <wp:docPr id="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F8B55" id="Rectangle 4" o:spid="_x0000_s1026" style="position:absolute;margin-left:70.95pt;margin-top:14.9pt;width:2in;height:.7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" fillcolor="black" stroked="f">
                      <w10:wrap type="topAndBottom" anchorx="page"/>
                    </v:rect>
                  </w:pict>
                </mc:Fallback>
              </mc:AlternateContent>
            </w:r>
          </w:p>
        </w:tc>
      </w:tr>
      <w:tr w:rsidR="00E2408A" w14:paraId="7EC82224" w14:textId="77777777" w:rsidTr="00D2126E">
        <w:trPr>
          <w:trHeight w:val="242"/>
        </w:trPr>
        <w:tc>
          <w:tcPr>
            <w:tcW w:w="8515" w:type="dxa"/>
            <w:gridSpan w:val="3"/>
            <w:shd w:val="clear" w:color="auto" w:fill="CCFFCC"/>
          </w:tcPr>
          <w:p w14:paraId="3469F437" w14:textId="7D8D07B2" w:rsidR="00E2408A" w:rsidRDefault="00B04E01">
            <w:pPr>
              <w:pStyle w:val="TableParagraph"/>
              <w:spacing w:line="222" w:lineRule="exact"/>
              <w:ind w:left="146"/>
              <w:rPr>
                <w:b/>
                <w:sz w:val="20"/>
              </w:rPr>
            </w:pPr>
            <w:bookmarkStart w:id="2" w:name="OLE_LINK1"/>
            <w:r>
              <w:rPr>
                <w:b/>
                <w:sz w:val="20"/>
              </w:rPr>
              <w:t>1</w:t>
            </w:r>
            <w:r w:rsidR="004B29E6">
              <w:rPr>
                <w:b/>
                <w:sz w:val="20"/>
              </w:rPr>
              <w:t>.</w:t>
            </w:r>
            <w:r w:rsidR="004B29E6"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Qualità della SSL</w:t>
            </w:r>
          </w:p>
        </w:tc>
        <w:tc>
          <w:tcPr>
            <w:tcW w:w="982" w:type="dxa"/>
            <w:shd w:val="clear" w:color="auto" w:fill="CCFFCC"/>
          </w:tcPr>
          <w:p w14:paraId="5FCAB67F" w14:textId="77777777" w:rsidR="00E2408A" w:rsidRDefault="004B29E6">
            <w:pPr>
              <w:pStyle w:val="TableParagraph"/>
              <w:spacing w:line="222" w:lineRule="exact"/>
              <w:ind w:left="144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</w:tr>
      <w:tr w:rsidR="00E2408A" w14:paraId="0C701CD5" w14:textId="77777777" w:rsidTr="00D2126E">
        <w:trPr>
          <w:trHeight w:val="489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5ED2B085" w14:textId="77777777" w:rsidR="00E2408A" w:rsidRDefault="00E2408A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53CAB874" w14:textId="77777777" w:rsidR="00E2408A" w:rsidRDefault="00E2408A">
            <w:pPr>
              <w:pStyle w:val="TableParagraph"/>
              <w:spacing w:before="2" w:line="240" w:lineRule="auto"/>
              <w:ind w:left="0"/>
              <w:rPr>
                <w:b/>
                <w:sz w:val="21"/>
              </w:rPr>
            </w:pPr>
          </w:p>
          <w:p w14:paraId="231327B0" w14:textId="6E8342C4" w:rsidR="00E2408A" w:rsidRDefault="00B04E01">
            <w:pPr>
              <w:pStyle w:val="TableParagraph"/>
              <w:spacing w:line="240" w:lineRule="auto"/>
              <w:ind w:left="254"/>
              <w:rPr>
                <w:sz w:val="20"/>
              </w:rPr>
            </w:pPr>
            <w:r>
              <w:rPr>
                <w:sz w:val="20"/>
              </w:rPr>
              <w:t>1</w:t>
            </w:r>
            <w:r w:rsidR="004B29E6">
              <w:rPr>
                <w:sz w:val="20"/>
              </w:rPr>
              <w:t>.1</w:t>
            </w:r>
          </w:p>
        </w:tc>
        <w:tc>
          <w:tcPr>
            <w:tcW w:w="8778" w:type="dxa"/>
            <w:gridSpan w:val="2"/>
          </w:tcPr>
          <w:p w14:paraId="0F2B5532" w14:textId="60C05926" w:rsidR="00E2408A" w:rsidRDefault="00B04E01">
            <w:pPr>
              <w:pStyle w:val="TableParagraph"/>
              <w:spacing w:line="225" w:lineRule="exact"/>
              <w:ind w:left="0"/>
              <w:rPr>
                <w:sz w:val="20"/>
              </w:rPr>
            </w:pPr>
            <w:r w:rsidRPr="00B04E01">
              <w:rPr>
                <w:sz w:val="20"/>
              </w:rPr>
              <w:t>Completezza dell'indagine inerente le esigenze di sviluppo e le potenzialità del territorio, con relativa analisi SWOT</w:t>
            </w:r>
            <w:r>
              <w:rPr>
                <w:sz w:val="20"/>
              </w:rPr>
              <w:t xml:space="preserve"> -</w:t>
            </w:r>
            <w:r w:rsidR="004B29E6">
              <w:rPr>
                <w:sz w:val="20"/>
              </w:rPr>
              <w:t>Livello</w:t>
            </w:r>
            <w:r w:rsidR="004B29E6">
              <w:rPr>
                <w:spacing w:val="-4"/>
                <w:sz w:val="20"/>
              </w:rPr>
              <w:t xml:space="preserve"> </w:t>
            </w:r>
            <w:r w:rsidR="004B29E6">
              <w:rPr>
                <w:sz w:val="20"/>
              </w:rPr>
              <w:t>di</w:t>
            </w:r>
            <w:r w:rsidR="004B29E6">
              <w:rPr>
                <w:spacing w:val="-3"/>
                <w:sz w:val="20"/>
              </w:rPr>
              <w:t xml:space="preserve"> </w:t>
            </w:r>
            <w:r w:rsidR="004B29E6">
              <w:rPr>
                <w:sz w:val="20"/>
              </w:rPr>
              <w:t>argomentazione</w:t>
            </w:r>
          </w:p>
        </w:tc>
      </w:tr>
      <w:tr w:rsidR="00E2408A" w14:paraId="70A45460" w14:textId="77777777" w:rsidTr="00D2126E">
        <w:trPr>
          <w:trHeight w:val="244"/>
        </w:trPr>
        <w:tc>
          <w:tcPr>
            <w:tcW w:w="719" w:type="dxa"/>
            <w:gridSpan w:val="2"/>
            <w:vMerge/>
            <w:tcBorders>
              <w:top w:val="nil"/>
            </w:tcBorders>
            <w:shd w:val="clear" w:color="auto" w:fill="CCFFCC"/>
          </w:tcPr>
          <w:p w14:paraId="440EDDA9" w14:textId="77777777" w:rsidR="00E2408A" w:rsidRDefault="00E2408A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095A84C6" w14:textId="28431B48" w:rsidR="00E2408A" w:rsidRDefault="00FE1C4A" w:rsidP="00D2126E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t</w:t>
            </w:r>
            <w:r w:rsidR="0074648E">
              <w:rPr>
                <w:i/>
                <w:sz w:val="20"/>
              </w:rPr>
              <w:t>otale assenza di completezza</w:t>
            </w:r>
          </w:p>
        </w:tc>
      </w:tr>
      <w:tr w:rsidR="00E2408A" w14:paraId="34270F37" w14:textId="77777777" w:rsidTr="00D2126E">
        <w:trPr>
          <w:trHeight w:val="244"/>
        </w:trPr>
        <w:tc>
          <w:tcPr>
            <w:tcW w:w="719" w:type="dxa"/>
            <w:gridSpan w:val="2"/>
            <w:vMerge/>
            <w:tcBorders>
              <w:top w:val="nil"/>
            </w:tcBorders>
            <w:shd w:val="clear" w:color="auto" w:fill="CCFFCC"/>
          </w:tcPr>
          <w:p w14:paraId="6B45ECC5" w14:textId="77777777" w:rsidR="00E2408A" w:rsidRDefault="00E2408A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7499322E" w14:textId="3F4A94DB" w:rsidR="00E2408A" w:rsidRDefault="004B29E6" w:rsidP="00D2126E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parziale</w:t>
            </w:r>
            <w:r>
              <w:rPr>
                <w:i/>
                <w:spacing w:val="-3"/>
                <w:sz w:val="20"/>
              </w:rPr>
              <w:t xml:space="preserve"> </w:t>
            </w:r>
            <w:r w:rsidR="00B04E01">
              <w:rPr>
                <w:i/>
                <w:sz w:val="20"/>
              </w:rPr>
              <w:t>completezza</w:t>
            </w:r>
          </w:p>
        </w:tc>
      </w:tr>
      <w:tr w:rsidR="00E2408A" w14:paraId="1CED00E0" w14:textId="77777777" w:rsidTr="00D2126E">
        <w:trPr>
          <w:trHeight w:val="244"/>
        </w:trPr>
        <w:tc>
          <w:tcPr>
            <w:tcW w:w="719" w:type="dxa"/>
            <w:gridSpan w:val="2"/>
            <w:vMerge/>
            <w:tcBorders>
              <w:top w:val="nil"/>
            </w:tcBorders>
            <w:shd w:val="clear" w:color="auto" w:fill="CCFFCC"/>
          </w:tcPr>
          <w:p w14:paraId="597F783C" w14:textId="77777777" w:rsidR="00E2408A" w:rsidRDefault="00E2408A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0A348C0A" w14:textId="3FD632EF" w:rsidR="00E2408A" w:rsidRDefault="00C62104" w:rsidP="00D2126E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t</w:t>
            </w:r>
            <w:r w:rsidR="00B04E01">
              <w:rPr>
                <w:i/>
                <w:sz w:val="20"/>
              </w:rPr>
              <w:t>otale completezza</w:t>
            </w:r>
          </w:p>
        </w:tc>
      </w:tr>
      <w:tr w:rsidR="00E2408A" w14:paraId="45121073" w14:textId="77777777" w:rsidTr="00D2126E">
        <w:trPr>
          <w:trHeight w:val="245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4B474F6A" w14:textId="77777777" w:rsidR="00E2408A" w:rsidRDefault="00E2408A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09BE7EA3" w14:textId="4AC56BAA" w:rsidR="00E2408A" w:rsidRDefault="00B04E01">
            <w:pPr>
              <w:pStyle w:val="TableParagraph"/>
              <w:spacing w:before="137" w:line="240" w:lineRule="auto"/>
              <w:ind w:left="254"/>
              <w:rPr>
                <w:sz w:val="20"/>
              </w:rPr>
            </w:pPr>
            <w:r>
              <w:rPr>
                <w:sz w:val="20"/>
              </w:rPr>
              <w:t>1</w:t>
            </w:r>
            <w:r w:rsidR="004B29E6">
              <w:rPr>
                <w:sz w:val="20"/>
              </w:rPr>
              <w:t>.2</w:t>
            </w:r>
          </w:p>
        </w:tc>
        <w:tc>
          <w:tcPr>
            <w:tcW w:w="8778" w:type="dxa"/>
            <w:gridSpan w:val="2"/>
          </w:tcPr>
          <w:p w14:paraId="6C0CE09E" w14:textId="1B78A38E" w:rsidR="00E2408A" w:rsidRDefault="004B29E6">
            <w:pPr>
              <w:pStyle w:val="TableParagraph"/>
              <w:spacing w:line="225" w:lineRule="exact"/>
              <w:ind w:left="57"/>
              <w:rPr>
                <w:sz w:val="20"/>
              </w:rPr>
            </w:pPr>
            <w:r>
              <w:rPr>
                <w:sz w:val="20"/>
              </w:rPr>
              <w:t>Coerenza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 strategia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obiettivi 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PS</w:t>
            </w:r>
            <w:r w:rsidR="00B04E01">
              <w:rPr>
                <w:sz w:val="20"/>
              </w:rPr>
              <w:t>N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argomentazione</w:t>
            </w:r>
          </w:p>
        </w:tc>
      </w:tr>
      <w:tr w:rsidR="00E2408A" w14:paraId="23B02135" w14:textId="77777777" w:rsidTr="00D2126E">
        <w:trPr>
          <w:trHeight w:val="241"/>
        </w:trPr>
        <w:tc>
          <w:tcPr>
            <w:tcW w:w="719" w:type="dxa"/>
            <w:gridSpan w:val="2"/>
            <w:vMerge/>
            <w:tcBorders>
              <w:top w:val="nil"/>
            </w:tcBorders>
            <w:shd w:val="clear" w:color="auto" w:fill="CCFFCC"/>
          </w:tcPr>
          <w:p w14:paraId="610DD9C7" w14:textId="77777777" w:rsidR="00E2408A" w:rsidRDefault="00E2408A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  <w:tcBorders>
              <w:right w:val="nil"/>
            </w:tcBorders>
          </w:tcPr>
          <w:p w14:paraId="6B688480" w14:textId="77777777" w:rsidR="00E2408A" w:rsidRDefault="004B29E6">
            <w:pPr>
              <w:pStyle w:val="TableParagraph"/>
              <w:spacing w:line="222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totale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assenza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E2408A" w14:paraId="5A66AEF3" w14:textId="77777777" w:rsidTr="00D2126E">
        <w:trPr>
          <w:trHeight w:val="244"/>
        </w:trPr>
        <w:tc>
          <w:tcPr>
            <w:tcW w:w="719" w:type="dxa"/>
            <w:gridSpan w:val="2"/>
            <w:vMerge/>
            <w:tcBorders>
              <w:top w:val="nil"/>
            </w:tcBorders>
            <w:shd w:val="clear" w:color="auto" w:fill="CCFFCC"/>
          </w:tcPr>
          <w:p w14:paraId="36F6A7BA" w14:textId="77777777" w:rsidR="00E2408A" w:rsidRDefault="00E2408A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2F8D4A43" w14:textId="77777777" w:rsidR="00E2408A" w:rsidRDefault="004B29E6">
            <w:pPr>
              <w:pStyle w:val="TableParagraph"/>
              <w:spacing w:before="1" w:line="223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parziale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E2408A" w14:paraId="6683EBA4" w14:textId="77777777" w:rsidTr="00D2126E">
        <w:trPr>
          <w:trHeight w:val="244"/>
        </w:trPr>
        <w:tc>
          <w:tcPr>
            <w:tcW w:w="719" w:type="dxa"/>
            <w:gridSpan w:val="2"/>
            <w:vMerge/>
            <w:tcBorders>
              <w:top w:val="nil"/>
            </w:tcBorders>
            <w:shd w:val="clear" w:color="auto" w:fill="CCFFCC"/>
          </w:tcPr>
          <w:p w14:paraId="30528C7A" w14:textId="77777777" w:rsidR="00E2408A" w:rsidRDefault="00E2408A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69E3E2E2" w14:textId="77777777" w:rsidR="00E2408A" w:rsidRDefault="004B29E6">
            <w:pPr>
              <w:pStyle w:val="TableParagraph"/>
              <w:spacing w:before="1" w:line="223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piena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72540C" w14:paraId="5048CDC2" w14:textId="77777777" w:rsidTr="0072540C">
        <w:trPr>
          <w:trHeight w:val="298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0CC9C41B" w14:textId="77777777" w:rsidR="0072540C" w:rsidRDefault="0072540C" w:rsidP="0072540C">
            <w:pPr>
              <w:pStyle w:val="TableParagraph"/>
              <w:spacing w:line="240" w:lineRule="auto"/>
              <w:ind w:left="254"/>
              <w:rPr>
                <w:sz w:val="20"/>
              </w:rPr>
            </w:pPr>
          </w:p>
          <w:p w14:paraId="13A712DC" w14:textId="3375015F" w:rsidR="0072540C" w:rsidRDefault="0072540C" w:rsidP="0072540C">
            <w:pPr>
              <w:pStyle w:val="TableParagraph"/>
              <w:spacing w:line="240" w:lineRule="auto"/>
              <w:ind w:left="254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8778" w:type="dxa"/>
            <w:gridSpan w:val="2"/>
          </w:tcPr>
          <w:p w14:paraId="7763F206" w14:textId="6A066A29" w:rsidR="0072540C" w:rsidRDefault="0072540C" w:rsidP="0072540C">
            <w:pPr>
              <w:pStyle w:val="TableParagraph"/>
              <w:spacing w:line="225" w:lineRule="exact"/>
              <w:ind w:left="57"/>
              <w:rPr>
                <w:sz w:val="20"/>
              </w:rPr>
            </w:pPr>
            <w:r w:rsidRPr="00B04E01">
              <w:rPr>
                <w:sz w:val="20"/>
              </w:rPr>
              <w:t>Individuazione e integrazione ambiti tematici</w:t>
            </w:r>
            <w:ins w:id="3" w:author="Cristina Susani" w:date="2022-07-06T13:07:00Z">
              <w:r w:rsidRPr="00B04E01">
                <w:rPr>
                  <w:sz w:val="20"/>
                </w:rPr>
                <w:t xml:space="preserve"> </w:t>
              </w:r>
            </w:ins>
            <w:r w:rsidRPr="00B04E01">
              <w:rPr>
                <w:sz w:val="20"/>
              </w:rPr>
              <w:t>e coerenza con criterio 1.1</w:t>
            </w:r>
          </w:p>
        </w:tc>
      </w:tr>
      <w:tr w:rsidR="0072540C" w14:paraId="2FBCE66B" w14:textId="77777777" w:rsidTr="00550068">
        <w:trPr>
          <w:trHeight w:val="244"/>
        </w:trPr>
        <w:tc>
          <w:tcPr>
            <w:tcW w:w="719" w:type="dxa"/>
            <w:gridSpan w:val="2"/>
            <w:vMerge/>
            <w:shd w:val="clear" w:color="auto" w:fill="CCFFCC"/>
          </w:tcPr>
          <w:p w14:paraId="140A75CE" w14:textId="67D7A0DE" w:rsidR="0072540C" w:rsidRDefault="0072540C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705609A5" w14:textId="77777777" w:rsidR="0072540C" w:rsidRDefault="0072540C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totale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assenza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72540C" w14:paraId="2199264D" w14:textId="77777777" w:rsidTr="00D2126E">
        <w:trPr>
          <w:trHeight w:val="244"/>
        </w:trPr>
        <w:tc>
          <w:tcPr>
            <w:tcW w:w="719" w:type="dxa"/>
            <w:gridSpan w:val="2"/>
            <w:vMerge/>
            <w:shd w:val="clear" w:color="auto" w:fill="CCFFCC"/>
          </w:tcPr>
          <w:p w14:paraId="7CE06ADD" w14:textId="1E834E6F" w:rsidR="0072540C" w:rsidRDefault="0072540C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487091E0" w14:textId="77777777" w:rsidR="0072540C" w:rsidRDefault="0072540C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parziale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72540C" w14:paraId="0E7592CC" w14:textId="77777777" w:rsidTr="00D2126E">
        <w:trPr>
          <w:trHeight w:val="244"/>
        </w:trPr>
        <w:tc>
          <w:tcPr>
            <w:tcW w:w="719" w:type="dxa"/>
            <w:gridSpan w:val="2"/>
            <w:vMerge/>
            <w:shd w:val="clear" w:color="auto" w:fill="CCFFCC"/>
          </w:tcPr>
          <w:p w14:paraId="0B5F2F58" w14:textId="5C9E6843" w:rsidR="0072540C" w:rsidRDefault="0072540C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5DA7EE80" w14:textId="77777777" w:rsidR="0072540C" w:rsidRDefault="0072540C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piena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A03103" w14:paraId="234332A8" w14:textId="77777777" w:rsidTr="00D2126E">
        <w:trPr>
          <w:trHeight w:val="241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76A706A0" w14:textId="3CE99407" w:rsidR="0072540C" w:rsidRDefault="0072540C" w:rsidP="0072540C">
            <w:pPr>
              <w:pStyle w:val="TableParagraph"/>
              <w:spacing w:line="222" w:lineRule="exact"/>
              <w:ind w:left="233" w:right="173"/>
              <w:rPr>
                <w:sz w:val="20"/>
              </w:rPr>
            </w:pPr>
          </w:p>
          <w:p w14:paraId="12BCEA26" w14:textId="77777777" w:rsidR="0072540C" w:rsidRDefault="0072540C" w:rsidP="0072540C">
            <w:pPr>
              <w:pStyle w:val="TableParagraph"/>
              <w:spacing w:line="222" w:lineRule="exact"/>
              <w:ind w:left="233" w:right="173"/>
              <w:rPr>
                <w:sz w:val="20"/>
              </w:rPr>
            </w:pPr>
          </w:p>
          <w:p w14:paraId="4F8D5DF9" w14:textId="007139A4" w:rsidR="0072540C" w:rsidRDefault="00A03103" w:rsidP="0072540C">
            <w:pPr>
              <w:pStyle w:val="TableParagraph"/>
              <w:spacing w:line="222" w:lineRule="exact"/>
              <w:ind w:left="233" w:right="173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8778" w:type="dxa"/>
            <w:gridSpan w:val="2"/>
          </w:tcPr>
          <w:p w14:paraId="7D5AE654" w14:textId="70B305B8" w:rsidR="00A03103" w:rsidRDefault="00A03103">
            <w:pPr>
              <w:pStyle w:val="TableParagraph"/>
              <w:spacing w:line="222" w:lineRule="exact"/>
              <w:ind w:left="57"/>
              <w:rPr>
                <w:sz w:val="20"/>
              </w:rPr>
            </w:pPr>
            <w:r>
              <w:rPr>
                <w:sz w:val="20"/>
              </w:rPr>
              <w:t>Azioni di cooperazione</w:t>
            </w:r>
            <w:r w:rsidR="00C6210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- </w:t>
            </w:r>
            <w:r w:rsidRPr="00B04E01">
              <w:rPr>
                <w:sz w:val="20"/>
              </w:rPr>
              <w:t>Coerenza delle azioni proposte con gli obiettivi della SS</w:t>
            </w:r>
            <w:r>
              <w:rPr>
                <w:sz w:val="20"/>
              </w:rPr>
              <w:t>L</w:t>
            </w:r>
          </w:p>
        </w:tc>
      </w:tr>
      <w:tr w:rsidR="00A03103" w14:paraId="75141BC0" w14:textId="77777777" w:rsidTr="00D2126E">
        <w:trPr>
          <w:trHeight w:val="244"/>
        </w:trPr>
        <w:tc>
          <w:tcPr>
            <w:tcW w:w="719" w:type="dxa"/>
            <w:gridSpan w:val="2"/>
            <w:vMerge/>
            <w:shd w:val="clear" w:color="auto" w:fill="CCFFCC"/>
          </w:tcPr>
          <w:p w14:paraId="341C08E1" w14:textId="1B39DC1A" w:rsidR="00A03103" w:rsidRDefault="00A03103" w:rsidP="00B04E01">
            <w:pPr>
              <w:pStyle w:val="TableParagraph"/>
              <w:spacing w:before="136" w:line="240" w:lineRule="auto"/>
              <w:ind w:left="177"/>
              <w:rPr>
                <w:i/>
                <w:sz w:val="20"/>
              </w:rPr>
            </w:pPr>
          </w:p>
        </w:tc>
        <w:tc>
          <w:tcPr>
            <w:tcW w:w="8778" w:type="dxa"/>
            <w:gridSpan w:val="2"/>
          </w:tcPr>
          <w:p w14:paraId="328D62CD" w14:textId="00891603" w:rsidR="00A03103" w:rsidRDefault="00A03103" w:rsidP="00B04E01">
            <w:pPr>
              <w:pStyle w:val="TableParagraph"/>
              <w:spacing w:before="1" w:line="223" w:lineRule="exact"/>
              <w:ind w:left="0"/>
              <w:rPr>
                <w:sz w:val="20"/>
              </w:rPr>
            </w:pPr>
            <w:r>
              <w:rPr>
                <w:i/>
                <w:sz w:val="20"/>
              </w:rPr>
              <w:t xml:space="preserve">               totale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assenza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A03103" w14:paraId="4F423C39" w14:textId="77777777" w:rsidTr="00D2126E">
        <w:trPr>
          <w:trHeight w:val="244"/>
        </w:trPr>
        <w:tc>
          <w:tcPr>
            <w:tcW w:w="719" w:type="dxa"/>
            <w:gridSpan w:val="2"/>
            <w:vMerge/>
            <w:shd w:val="clear" w:color="auto" w:fill="CCFFCC"/>
          </w:tcPr>
          <w:p w14:paraId="1F798751" w14:textId="77777777" w:rsidR="00A03103" w:rsidRDefault="00A03103" w:rsidP="00B04E01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1448FDED" w14:textId="6D2D7CC2" w:rsidR="00A03103" w:rsidRDefault="00A03103" w:rsidP="00B04E01">
            <w:pPr>
              <w:pStyle w:val="TableParagraph"/>
              <w:spacing w:before="1" w:line="223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parziale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A03103" w14:paraId="0A13514C" w14:textId="77777777" w:rsidTr="0072540C">
        <w:trPr>
          <w:trHeight w:val="181"/>
        </w:trPr>
        <w:tc>
          <w:tcPr>
            <w:tcW w:w="719" w:type="dxa"/>
            <w:gridSpan w:val="2"/>
            <w:vMerge/>
            <w:shd w:val="clear" w:color="auto" w:fill="CCFFCC"/>
          </w:tcPr>
          <w:p w14:paraId="3B0D295B" w14:textId="77777777" w:rsidR="00A03103" w:rsidRDefault="00A03103" w:rsidP="00B04E01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02F848F3" w14:textId="05180103" w:rsidR="00A03103" w:rsidRDefault="00A03103" w:rsidP="00B04E01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piena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coerenza</w:t>
            </w:r>
          </w:p>
        </w:tc>
      </w:tr>
      <w:tr w:rsidR="00A03103" w14:paraId="36F723AA" w14:textId="77777777" w:rsidTr="00D2126E">
        <w:trPr>
          <w:trHeight w:val="285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7A21F6AE" w14:textId="77777777" w:rsidR="0072540C" w:rsidRDefault="0072540C" w:rsidP="00427FE4">
            <w:pPr>
              <w:pStyle w:val="TableParagraph"/>
              <w:spacing w:line="222" w:lineRule="exact"/>
              <w:ind w:left="233" w:right="173"/>
              <w:jc w:val="center"/>
              <w:rPr>
                <w:sz w:val="20"/>
              </w:rPr>
            </w:pPr>
          </w:p>
          <w:p w14:paraId="46DFB439" w14:textId="7A7F2100" w:rsidR="00A03103" w:rsidRDefault="00A03103" w:rsidP="00427FE4">
            <w:pPr>
              <w:pStyle w:val="TableParagraph"/>
              <w:spacing w:line="222" w:lineRule="exact"/>
              <w:ind w:left="233" w:right="173"/>
              <w:jc w:val="center"/>
              <w:rPr>
                <w:b/>
                <w:sz w:val="19"/>
              </w:rPr>
            </w:pPr>
            <w:r w:rsidRPr="00427FE4">
              <w:rPr>
                <w:sz w:val="20"/>
              </w:rPr>
              <w:t>1.5</w:t>
            </w:r>
          </w:p>
        </w:tc>
        <w:tc>
          <w:tcPr>
            <w:tcW w:w="8778" w:type="dxa"/>
            <w:gridSpan w:val="2"/>
          </w:tcPr>
          <w:p w14:paraId="0F11BFC8" w14:textId="76925BA6" w:rsidR="00A03103" w:rsidRDefault="00A03103" w:rsidP="00CE3821">
            <w:pPr>
              <w:pStyle w:val="Testocommento"/>
            </w:pPr>
            <w:r>
              <w:t xml:space="preserve">Attivazione di interventi </w:t>
            </w:r>
            <w:r w:rsidR="00CE3821">
              <w:t xml:space="preserve">che contribuiscono alla strategia per gli Smart villages </w:t>
            </w:r>
            <w:r w:rsidRPr="00A949E1">
              <w:t xml:space="preserve">e </w:t>
            </w:r>
            <w:r w:rsidR="00CE3821">
              <w:t xml:space="preserve">le </w:t>
            </w:r>
            <w:r>
              <w:t>Start up non agricole</w:t>
            </w:r>
          </w:p>
        </w:tc>
      </w:tr>
      <w:tr w:rsidR="00A03103" w14:paraId="14AE721E" w14:textId="77777777" w:rsidTr="00D2126E">
        <w:trPr>
          <w:trHeight w:val="285"/>
        </w:trPr>
        <w:tc>
          <w:tcPr>
            <w:tcW w:w="719" w:type="dxa"/>
            <w:gridSpan w:val="2"/>
            <w:vMerge/>
            <w:shd w:val="clear" w:color="auto" w:fill="CCFFCC"/>
          </w:tcPr>
          <w:p w14:paraId="0691053A" w14:textId="77777777" w:rsidR="00A03103" w:rsidRDefault="00A03103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0482456F" w14:textId="67D2F174" w:rsidR="00A03103" w:rsidRPr="00A949E1" w:rsidRDefault="00A03103" w:rsidP="00427FE4">
            <w:pPr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A949E1">
              <w:rPr>
                <w:i/>
                <w:sz w:val="20"/>
              </w:rPr>
              <w:t>presenza</w:t>
            </w:r>
          </w:p>
        </w:tc>
      </w:tr>
      <w:tr w:rsidR="00A03103" w14:paraId="3FB89213" w14:textId="77777777" w:rsidTr="00D2126E">
        <w:trPr>
          <w:trHeight w:val="285"/>
        </w:trPr>
        <w:tc>
          <w:tcPr>
            <w:tcW w:w="719" w:type="dxa"/>
            <w:gridSpan w:val="2"/>
            <w:vMerge/>
            <w:shd w:val="clear" w:color="auto" w:fill="CCFFCC"/>
          </w:tcPr>
          <w:p w14:paraId="6EBF194C" w14:textId="77777777" w:rsidR="00A03103" w:rsidRDefault="00A03103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343A681B" w14:textId="086F0541" w:rsidR="00A03103" w:rsidRPr="00A949E1" w:rsidRDefault="00A03103" w:rsidP="00427FE4">
            <w:pPr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A949E1">
              <w:rPr>
                <w:i/>
                <w:sz w:val="20"/>
              </w:rPr>
              <w:t>assenza</w:t>
            </w:r>
          </w:p>
        </w:tc>
      </w:tr>
      <w:tr w:rsidR="00A03103" w14:paraId="4BFC9BF2" w14:textId="77777777" w:rsidTr="00D2126E">
        <w:trPr>
          <w:trHeight w:val="255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3B5188CD" w14:textId="77777777" w:rsidR="0072540C" w:rsidRDefault="0072540C" w:rsidP="00D562FB">
            <w:pPr>
              <w:pStyle w:val="TableParagraph"/>
              <w:spacing w:before="1" w:line="240" w:lineRule="auto"/>
              <w:ind w:left="233" w:right="173"/>
              <w:jc w:val="both"/>
              <w:rPr>
                <w:sz w:val="20"/>
              </w:rPr>
            </w:pPr>
          </w:p>
          <w:p w14:paraId="2F5211BC" w14:textId="77777777" w:rsidR="0072540C" w:rsidRDefault="0072540C" w:rsidP="00D562FB">
            <w:pPr>
              <w:pStyle w:val="TableParagraph"/>
              <w:spacing w:before="1" w:line="240" w:lineRule="auto"/>
              <w:ind w:left="233" w:right="173"/>
              <w:jc w:val="both"/>
              <w:rPr>
                <w:sz w:val="20"/>
              </w:rPr>
            </w:pPr>
          </w:p>
          <w:p w14:paraId="052C21EC" w14:textId="41FA0301" w:rsidR="00A03103" w:rsidRDefault="00A03103" w:rsidP="00D562FB">
            <w:pPr>
              <w:pStyle w:val="TableParagraph"/>
              <w:spacing w:before="1" w:line="240" w:lineRule="auto"/>
              <w:ind w:left="233" w:right="173"/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8778" w:type="dxa"/>
            <w:gridSpan w:val="2"/>
          </w:tcPr>
          <w:p w14:paraId="18673F85" w14:textId="4B57BFA4" w:rsidR="00A03103" w:rsidRPr="00D562FB" w:rsidRDefault="00A03103" w:rsidP="00D562FB">
            <w:pPr>
              <w:ind w:left="57"/>
              <w:rPr>
                <w:sz w:val="20"/>
              </w:rPr>
            </w:pPr>
            <w:r>
              <w:rPr>
                <w:sz w:val="20"/>
              </w:rPr>
              <w:t>Innovatività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strategia -</w:t>
            </w:r>
            <w:r>
              <w:rPr>
                <w:spacing w:val="-4"/>
                <w:sz w:val="20"/>
              </w:rPr>
              <w:t xml:space="preserve"> </w:t>
            </w:r>
            <w:r w:rsidRPr="00427FE4">
              <w:rPr>
                <w:sz w:val="20"/>
              </w:rPr>
              <w:t xml:space="preserve">Descrizione degli aspetti innovativi della </w:t>
            </w:r>
            <w:r>
              <w:rPr>
                <w:sz w:val="20"/>
              </w:rPr>
              <w:t>SSL- Livello di argomentazione</w:t>
            </w:r>
          </w:p>
        </w:tc>
      </w:tr>
      <w:tr w:rsidR="00A03103" w14:paraId="4D341A4C" w14:textId="77777777" w:rsidTr="00D2126E">
        <w:trPr>
          <w:trHeight w:val="285"/>
        </w:trPr>
        <w:tc>
          <w:tcPr>
            <w:tcW w:w="719" w:type="dxa"/>
            <w:gridSpan w:val="2"/>
            <w:vMerge/>
            <w:shd w:val="clear" w:color="auto" w:fill="CCFFCC"/>
          </w:tcPr>
          <w:p w14:paraId="542BD2D7" w14:textId="77777777" w:rsidR="00A03103" w:rsidRDefault="00A03103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30447473" w14:textId="593A26AA" w:rsidR="00A03103" w:rsidRPr="00D562FB" w:rsidRDefault="00A03103" w:rsidP="00427FE4">
            <w:pPr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D562FB">
              <w:rPr>
                <w:i/>
                <w:sz w:val="20"/>
              </w:rPr>
              <w:t>generico</w:t>
            </w:r>
          </w:p>
        </w:tc>
      </w:tr>
      <w:tr w:rsidR="00A03103" w14:paraId="486BDC60" w14:textId="77777777" w:rsidTr="00D2126E">
        <w:trPr>
          <w:trHeight w:val="285"/>
        </w:trPr>
        <w:tc>
          <w:tcPr>
            <w:tcW w:w="719" w:type="dxa"/>
            <w:gridSpan w:val="2"/>
            <w:vMerge/>
            <w:shd w:val="clear" w:color="auto" w:fill="CCFFCC"/>
          </w:tcPr>
          <w:p w14:paraId="24BF1C05" w14:textId="77777777" w:rsidR="00A03103" w:rsidRDefault="00A03103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52A2BE50" w14:textId="1621A9FC" w:rsidR="00A03103" w:rsidRPr="00D562FB" w:rsidRDefault="00A03103" w:rsidP="00427FE4">
            <w:pPr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D562FB">
              <w:rPr>
                <w:i/>
                <w:sz w:val="20"/>
              </w:rPr>
              <w:t>buono</w:t>
            </w:r>
          </w:p>
        </w:tc>
      </w:tr>
      <w:tr w:rsidR="00A03103" w14:paraId="4F853147" w14:textId="77777777" w:rsidTr="00D2126E">
        <w:trPr>
          <w:trHeight w:val="285"/>
        </w:trPr>
        <w:tc>
          <w:tcPr>
            <w:tcW w:w="719" w:type="dxa"/>
            <w:gridSpan w:val="2"/>
            <w:vMerge/>
            <w:shd w:val="clear" w:color="auto" w:fill="CCFFCC"/>
          </w:tcPr>
          <w:p w14:paraId="3866063E" w14:textId="77777777" w:rsidR="00A03103" w:rsidRDefault="00A03103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3D0A4EFE" w14:textId="11A4C62E" w:rsidR="00A03103" w:rsidRPr="00D562FB" w:rsidRDefault="00A03103" w:rsidP="00427FE4">
            <w:pPr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D562FB">
              <w:rPr>
                <w:i/>
                <w:sz w:val="20"/>
              </w:rPr>
              <w:t>pieno</w:t>
            </w:r>
          </w:p>
        </w:tc>
      </w:tr>
      <w:tr w:rsidR="00A03103" w14:paraId="7F90C476" w14:textId="77777777" w:rsidTr="00D2126E">
        <w:trPr>
          <w:trHeight w:val="285"/>
        </w:trPr>
        <w:tc>
          <w:tcPr>
            <w:tcW w:w="719" w:type="dxa"/>
            <w:gridSpan w:val="2"/>
            <w:vMerge w:val="restart"/>
            <w:shd w:val="clear" w:color="auto" w:fill="CCFFCC"/>
          </w:tcPr>
          <w:p w14:paraId="7D856BC4" w14:textId="77777777" w:rsidR="0072540C" w:rsidRDefault="0072540C" w:rsidP="00D562FB">
            <w:pPr>
              <w:pStyle w:val="TableParagraph"/>
              <w:spacing w:before="1" w:line="240" w:lineRule="auto"/>
              <w:ind w:left="233" w:right="173"/>
              <w:jc w:val="center"/>
              <w:rPr>
                <w:sz w:val="20"/>
              </w:rPr>
            </w:pPr>
          </w:p>
          <w:p w14:paraId="277A6099" w14:textId="77777777" w:rsidR="0072540C" w:rsidRDefault="0072540C" w:rsidP="00D562FB">
            <w:pPr>
              <w:pStyle w:val="TableParagraph"/>
              <w:spacing w:before="1" w:line="240" w:lineRule="auto"/>
              <w:ind w:left="233" w:right="173"/>
              <w:jc w:val="center"/>
              <w:rPr>
                <w:sz w:val="20"/>
              </w:rPr>
            </w:pPr>
          </w:p>
          <w:p w14:paraId="31E09466" w14:textId="028445E7" w:rsidR="00A03103" w:rsidRDefault="00A03103" w:rsidP="00D562FB">
            <w:pPr>
              <w:pStyle w:val="TableParagraph"/>
              <w:spacing w:before="1" w:line="240" w:lineRule="auto"/>
              <w:ind w:left="233" w:right="173"/>
              <w:jc w:val="center"/>
              <w:rPr>
                <w:b/>
                <w:sz w:val="19"/>
              </w:rPr>
            </w:pPr>
            <w:r w:rsidRPr="00D562FB">
              <w:rPr>
                <w:sz w:val="20"/>
              </w:rPr>
              <w:t>1.7</w:t>
            </w:r>
          </w:p>
        </w:tc>
        <w:tc>
          <w:tcPr>
            <w:tcW w:w="8778" w:type="dxa"/>
            <w:gridSpan w:val="2"/>
          </w:tcPr>
          <w:p w14:paraId="0FA9C900" w14:textId="5DF3FF9B" w:rsidR="00A03103" w:rsidRDefault="00A03103" w:rsidP="00427FE4">
            <w:pPr>
              <w:ind w:left="57"/>
              <w:rPr>
                <w:sz w:val="20"/>
              </w:rPr>
            </w:pPr>
            <w:r w:rsidRPr="00D562FB">
              <w:rPr>
                <w:sz w:val="20"/>
              </w:rPr>
              <w:t>Rilevanza della strategia verso target e finalità specifiche (disoccupati, gruppi vulnerabili, parità di genere, ecc)</w:t>
            </w:r>
            <w:r>
              <w:rPr>
                <w:sz w:val="20"/>
              </w:rPr>
              <w:t>- Livello di argomentazione</w:t>
            </w:r>
          </w:p>
        </w:tc>
      </w:tr>
      <w:tr w:rsidR="00A03103" w14:paraId="6AFDD4A5" w14:textId="77777777" w:rsidTr="00D2126E">
        <w:trPr>
          <w:trHeight w:val="267"/>
        </w:trPr>
        <w:tc>
          <w:tcPr>
            <w:tcW w:w="719" w:type="dxa"/>
            <w:gridSpan w:val="2"/>
            <w:vMerge/>
            <w:shd w:val="clear" w:color="auto" w:fill="CCFFCC"/>
          </w:tcPr>
          <w:p w14:paraId="3558259D" w14:textId="77777777" w:rsidR="00A03103" w:rsidRDefault="00A03103" w:rsidP="00D562FB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11A7BCAC" w14:textId="3969DC10" w:rsidR="00A03103" w:rsidRDefault="00A03103" w:rsidP="00D562FB">
            <w:pPr>
              <w:ind w:left="57"/>
              <w:rPr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D562FB">
              <w:rPr>
                <w:i/>
                <w:sz w:val="20"/>
              </w:rPr>
              <w:t>generico</w:t>
            </w:r>
          </w:p>
        </w:tc>
      </w:tr>
      <w:tr w:rsidR="00A03103" w14:paraId="3FC4BBD1" w14:textId="77777777" w:rsidTr="00D2126E">
        <w:trPr>
          <w:trHeight w:val="285"/>
        </w:trPr>
        <w:tc>
          <w:tcPr>
            <w:tcW w:w="719" w:type="dxa"/>
            <w:gridSpan w:val="2"/>
            <w:vMerge/>
            <w:shd w:val="clear" w:color="auto" w:fill="CCFFCC"/>
          </w:tcPr>
          <w:p w14:paraId="67FF70E3" w14:textId="77777777" w:rsidR="00A03103" w:rsidRDefault="00A03103" w:rsidP="00D562FB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4D9A9EA3" w14:textId="2D2C2668" w:rsidR="00A03103" w:rsidRDefault="00A03103" w:rsidP="00D562FB">
            <w:pPr>
              <w:ind w:left="57"/>
              <w:rPr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D562FB">
              <w:rPr>
                <w:i/>
                <w:sz w:val="20"/>
              </w:rPr>
              <w:t>buono</w:t>
            </w:r>
          </w:p>
        </w:tc>
      </w:tr>
      <w:tr w:rsidR="00A03103" w14:paraId="53EC7C63" w14:textId="77777777" w:rsidTr="00D2126E">
        <w:trPr>
          <w:trHeight w:val="63"/>
        </w:trPr>
        <w:tc>
          <w:tcPr>
            <w:tcW w:w="719" w:type="dxa"/>
            <w:gridSpan w:val="2"/>
            <w:vMerge/>
            <w:shd w:val="clear" w:color="auto" w:fill="CCFFCC"/>
          </w:tcPr>
          <w:p w14:paraId="64EAE463" w14:textId="77777777" w:rsidR="00A03103" w:rsidRDefault="00A03103" w:rsidP="00D562FB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</w:tc>
        <w:tc>
          <w:tcPr>
            <w:tcW w:w="8778" w:type="dxa"/>
            <w:gridSpan w:val="2"/>
          </w:tcPr>
          <w:p w14:paraId="22488A40" w14:textId="11CA4065" w:rsidR="00A03103" w:rsidRDefault="00A03103" w:rsidP="00D562FB">
            <w:pPr>
              <w:ind w:left="57"/>
              <w:rPr>
                <w:sz w:val="20"/>
              </w:rPr>
            </w:pPr>
            <w:r>
              <w:rPr>
                <w:i/>
                <w:sz w:val="20"/>
              </w:rPr>
              <w:t xml:space="preserve">            </w:t>
            </w:r>
            <w:r w:rsidRPr="00D562FB">
              <w:rPr>
                <w:i/>
                <w:sz w:val="20"/>
              </w:rPr>
              <w:t>pieno</w:t>
            </w:r>
          </w:p>
        </w:tc>
      </w:tr>
    </w:tbl>
    <w:p w14:paraId="09EA1E20" w14:textId="77777777" w:rsidR="00E2408A" w:rsidRDefault="00E2408A">
      <w:pPr>
        <w:pStyle w:val="Corpotesto"/>
        <w:rPr>
          <w:b/>
          <w:sz w:val="4"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710"/>
        <w:gridCol w:w="7795"/>
        <w:gridCol w:w="983"/>
      </w:tblGrid>
      <w:tr w:rsidR="00A03103" w14:paraId="5232D523" w14:textId="77777777" w:rsidTr="00D2126E">
        <w:trPr>
          <w:gridBefore w:val="1"/>
          <w:wBefore w:w="9" w:type="dxa"/>
          <w:trHeight w:val="511"/>
        </w:trPr>
        <w:tc>
          <w:tcPr>
            <w:tcW w:w="710" w:type="dxa"/>
            <w:vMerge w:val="restart"/>
            <w:shd w:val="clear" w:color="auto" w:fill="CCFFCC"/>
          </w:tcPr>
          <w:p w14:paraId="04D1E431" w14:textId="77777777" w:rsidR="00A03103" w:rsidRDefault="00A03103" w:rsidP="005B69E6">
            <w:pPr>
              <w:pStyle w:val="TableParagraph"/>
              <w:spacing w:before="1" w:line="240" w:lineRule="auto"/>
              <w:ind w:left="0"/>
              <w:rPr>
                <w:b/>
                <w:sz w:val="21"/>
              </w:rPr>
            </w:pPr>
          </w:p>
          <w:p w14:paraId="032BD17E" w14:textId="345AD74C" w:rsidR="00A03103" w:rsidRDefault="00A03103">
            <w:pPr>
              <w:pStyle w:val="TableParagraph"/>
              <w:spacing w:before="1"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1.</w:t>
            </w:r>
            <w:r w:rsidR="00CE3821">
              <w:rPr>
                <w:sz w:val="20"/>
              </w:rPr>
              <w:t>8</w:t>
            </w:r>
          </w:p>
        </w:tc>
        <w:tc>
          <w:tcPr>
            <w:tcW w:w="8778" w:type="dxa"/>
            <w:gridSpan w:val="2"/>
          </w:tcPr>
          <w:p w14:paraId="292381AF" w14:textId="330C1D87" w:rsidR="00A03103" w:rsidRDefault="00A03103" w:rsidP="009B34F2">
            <w:pPr>
              <w:pStyle w:val="TableParagraph"/>
              <w:spacing w:line="223" w:lineRule="exact"/>
              <w:rPr>
                <w:sz w:val="20"/>
              </w:rPr>
            </w:pPr>
            <w:r w:rsidRPr="005B69E6">
              <w:rPr>
                <w:sz w:val="20"/>
              </w:rPr>
              <w:t>Integrazione con altri interventi della PAC, altri programmi sostenuti dai fondi UE, altri strumenti legislativi nazionali/regionali</w:t>
            </w:r>
          </w:p>
        </w:tc>
      </w:tr>
      <w:tr w:rsidR="00A03103" w14:paraId="2BDAB3DE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03279342" w14:textId="7125CFE6" w:rsidR="00A03103" w:rsidRDefault="00A0310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204901E7" w14:textId="5131684A" w:rsidR="00A03103" w:rsidRDefault="009B34F2">
            <w:pPr>
              <w:pStyle w:val="TableParagraph"/>
              <w:spacing w:before="1" w:line="223" w:lineRule="exact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g</w:t>
            </w:r>
            <w:r w:rsidR="00A03103">
              <w:rPr>
                <w:i/>
                <w:sz w:val="20"/>
              </w:rPr>
              <w:t>eneric</w:t>
            </w:r>
            <w:r>
              <w:rPr>
                <w:i/>
                <w:sz w:val="20"/>
              </w:rPr>
              <w:t>o</w:t>
            </w:r>
          </w:p>
        </w:tc>
      </w:tr>
      <w:tr w:rsidR="00A03103" w14:paraId="322466D0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003317EE" w14:textId="704041C9" w:rsidR="00A03103" w:rsidRDefault="00A0310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4329B57D" w14:textId="361BC1C1" w:rsidR="00A03103" w:rsidRDefault="0072540C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  <w:r w:rsidR="00A03103">
              <w:rPr>
                <w:i/>
                <w:sz w:val="20"/>
              </w:rPr>
              <w:t>uon</w:t>
            </w:r>
            <w:r w:rsidR="009B34F2">
              <w:rPr>
                <w:i/>
                <w:sz w:val="20"/>
              </w:rPr>
              <w:t>o</w:t>
            </w:r>
          </w:p>
        </w:tc>
      </w:tr>
      <w:tr w:rsidR="00A03103" w14:paraId="58B592AB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3988F8BA" w14:textId="639061DC" w:rsidR="00A03103" w:rsidRDefault="00A0310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56BAD621" w14:textId="4FECFF9C" w:rsidR="00A03103" w:rsidRDefault="00A03103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pien</w:t>
            </w:r>
            <w:r w:rsidR="009B34F2">
              <w:rPr>
                <w:i/>
                <w:sz w:val="20"/>
              </w:rPr>
              <w:t>o</w:t>
            </w:r>
          </w:p>
        </w:tc>
      </w:tr>
      <w:tr w:rsidR="00A03103" w14:paraId="54B03CA8" w14:textId="77777777" w:rsidTr="00D2126E">
        <w:trPr>
          <w:gridBefore w:val="1"/>
          <w:wBefore w:w="9" w:type="dxa"/>
          <w:trHeight w:val="360"/>
        </w:trPr>
        <w:tc>
          <w:tcPr>
            <w:tcW w:w="710" w:type="dxa"/>
            <w:vMerge w:val="restart"/>
            <w:shd w:val="clear" w:color="auto" w:fill="CCFFCC"/>
          </w:tcPr>
          <w:p w14:paraId="41805F03" w14:textId="77777777" w:rsidR="0072540C" w:rsidRDefault="0072540C">
            <w:pPr>
              <w:pStyle w:val="TableParagraph"/>
              <w:spacing w:line="240" w:lineRule="auto"/>
              <w:ind w:left="251"/>
              <w:rPr>
                <w:sz w:val="20"/>
              </w:rPr>
            </w:pPr>
          </w:p>
          <w:p w14:paraId="6BEA99AD" w14:textId="614F7D22" w:rsidR="00A03103" w:rsidRDefault="00A03103">
            <w:pPr>
              <w:pStyle w:val="TableParagraph"/>
              <w:spacing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1.</w:t>
            </w:r>
            <w:r w:rsidR="00CE3821">
              <w:rPr>
                <w:sz w:val="20"/>
              </w:rPr>
              <w:t>9</w:t>
            </w:r>
          </w:p>
        </w:tc>
        <w:tc>
          <w:tcPr>
            <w:tcW w:w="8778" w:type="dxa"/>
            <w:gridSpan w:val="2"/>
          </w:tcPr>
          <w:p w14:paraId="2216831A" w14:textId="77777777" w:rsidR="00A03103" w:rsidRDefault="00A03103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Piano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comunicazione: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animazione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definizione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</w:p>
        </w:tc>
      </w:tr>
      <w:tr w:rsidR="00CE3821" w14:paraId="1C55A787" w14:textId="77777777" w:rsidTr="00CE3821">
        <w:trPr>
          <w:gridBefore w:val="1"/>
          <w:wBefore w:w="9" w:type="dxa"/>
          <w:trHeight w:val="199"/>
        </w:trPr>
        <w:tc>
          <w:tcPr>
            <w:tcW w:w="710" w:type="dxa"/>
            <w:vMerge/>
            <w:shd w:val="clear" w:color="auto" w:fill="CCFFCC"/>
          </w:tcPr>
          <w:p w14:paraId="19C6B672" w14:textId="77777777" w:rsidR="00CE3821" w:rsidRDefault="00CE3821">
            <w:pPr>
              <w:pStyle w:val="TableParagraph"/>
              <w:spacing w:line="240" w:lineRule="auto"/>
              <w:ind w:left="251"/>
              <w:rPr>
                <w:sz w:val="20"/>
              </w:rPr>
            </w:pPr>
          </w:p>
        </w:tc>
        <w:tc>
          <w:tcPr>
            <w:tcW w:w="8778" w:type="dxa"/>
            <w:gridSpan w:val="2"/>
          </w:tcPr>
          <w:p w14:paraId="7751E89C" w14:textId="60FE1842" w:rsidR="00CE3821" w:rsidRDefault="00CE3821" w:rsidP="00CE382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 xml:space="preserve">               </w:t>
            </w:r>
            <w:r w:rsidR="009B34F2">
              <w:rPr>
                <w:i/>
                <w:sz w:val="20"/>
              </w:rPr>
              <w:t>g</w:t>
            </w:r>
            <w:r w:rsidRPr="00CE3821">
              <w:rPr>
                <w:i/>
                <w:sz w:val="20"/>
              </w:rPr>
              <w:t>eneric</w:t>
            </w:r>
            <w:r w:rsidR="009B34F2">
              <w:rPr>
                <w:i/>
                <w:sz w:val="20"/>
              </w:rPr>
              <w:t>o</w:t>
            </w:r>
          </w:p>
        </w:tc>
      </w:tr>
      <w:tr w:rsidR="00A03103" w14:paraId="633FCDAE" w14:textId="77777777" w:rsidTr="00D2126E">
        <w:trPr>
          <w:gridBefore w:val="1"/>
          <w:wBefore w:w="9" w:type="dxa"/>
          <w:trHeight w:val="242"/>
        </w:trPr>
        <w:tc>
          <w:tcPr>
            <w:tcW w:w="710" w:type="dxa"/>
            <w:vMerge/>
            <w:shd w:val="clear" w:color="auto" w:fill="CCFFCC"/>
          </w:tcPr>
          <w:p w14:paraId="0813EC6D" w14:textId="77777777" w:rsidR="00A03103" w:rsidRDefault="00A0310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7F61BA94" w14:textId="260356CE" w:rsidR="00A03103" w:rsidRDefault="009B34F2" w:rsidP="00CE3821">
            <w:pPr>
              <w:pStyle w:val="TableParagraph"/>
              <w:spacing w:line="222" w:lineRule="exact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  <w:r w:rsidR="00CE3821">
              <w:rPr>
                <w:i/>
                <w:sz w:val="20"/>
              </w:rPr>
              <w:t>uon</w:t>
            </w:r>
            <w:r>
              <w:rPr>
                <w:i/>
                <w:sz w:val="20"/>
              </w:rPr>
              <w:t>o</w:t>
            </w:r>
          </w:p>
        </w:tc>
      </w:tr>
      <w:tr w:rsidR="00A03103" w14:paraId="25E7E455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21C26740" w14:textId="77777777" w:rsidR="00A03103" w:rsidRDefault="00A0310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39FFD053" w14:textId="51EDC44D" w:rsidR="00A03103" w:rsidRDefault="009B34F2" w:rsidP="00CE3821">
            <w:pPr>
              <w:pStyle w:val="TableParagraph"/>
              <w:spacing w:before="1" w:line="223" w:lineRule="exact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  <w:r w:rsidR="00CE3821">
              <w:rPr>
                <w:i/>
                <w:sz w:val="20"/>
              </w:rPr>
              <w:t>omplet</w:t>
            </w:r>
            <w:r>
              <w:rPr>
                <w:i/>
                <w:sz w:val="20"/>
              </w:rPr>
              <w:t>o</w:t>
            </w:r>
          </w:p>
        </w:tc>
      </w:tr>
      <w:tr w:rsidR="00A03103" w14:paraId="68DB5E3D" w14:textId="77777777" w:rsidTr="00D2126E">
        <w:trPr>
          <w:gridBefore w:val="1"/>
          <w:wBefore w:w="9" w:type="dxa"/>
          <w:trHeight w:val="489"/>
        </w:trPr>
        <w:tc>
          <w:tcPr>
            <w:tcW w:w="710" w:type="dxa"/>
            <w:vMerge w:val="restart"/>
            <w:shd w:val="clear" w:color="auto" w:fill="CCFFCC"/>
          </w:tcPr>
          <w:p w14:paraId="51465037" w14:textId="30E85304" w:rsidR="00A03103" w:rsidRDefault="00A03103">
            <w:pPr>
              <w:pStyle w:val="TableParagraph"/>
              <w:spacing w:before="132" w:line="240" w:lineRule="auto"/>
              <w:ind w:left="201"/>
              <w:rPr>
                <w:sz w:val="20"/>
              </w:rPr>
            </w:pPr>
            <w:r>
              <w:rPr>
                <w:sz w:val="20"/>
              </w:rPr>
              <w:t>1.1</w:t>
            </w:r>
            <w:r w:rsidR="00CE3821">
              <w:rPr>
                <w:sz w:val="20"/>
              </w:rPr>
              <w:t>0</w:t>
            </w:r>
          </w:p>
        </w:tc>
        <w:tc>
          <w:tcPr>
            <w:tcW w:w="8778" w:type="dxa"/>
            <w:gridSpan w:val="2"/>
          </w:tcPr>
          <w:p w14:paraId="1180298C" w14:textId="77777777" w:rsidR="00A03103" w:rsidRDefault="00A03103">
            <w:pPr>
              <w:pStyle w:val="TableParagraph"/>
              <w:spacing w:before="2" w:line="243" w:lineRule="exact"/>
              <w:ind w:left="61"/>
              <w:rPr>
                <w:sz w:val="20"/>
              </w:rPr>
            </w:pPr>
            <w:r>
              <w:rPr>
                <w:sz w:val="20"/>
              </w:rPr>
              <w:t>Piano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monitoraggio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tenga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effetti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PSL</w:t>
            </w:r>
          </w:p>
          <w:p w14:paraId="7CC691FC" w14:textId="77777777" w:rsidR="00A03103" w:rsidRDefault="00A03103">
            <w:pPr>
              <w:pStyle w:val="TableParagraph"/>
              <w:spacing w:line="225" w:lineRule="exact"/>
              <w:ind w:left="61"/>
              <w:rPr>
                <w:sz w:val="20"/>
              </w:rPr>
            </w:pPr>
            <w:r>
              <w:rPr>
                <w:sz w:val="20"/>
              </w:rPr>
              <w:t>Livello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definizione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</w:p>
        </w:tc>
      </w:tr>
      <w:tr w:rsidR="00CE3821" w14:paraId="122B0D45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42BB475E" w14:textId="77777777" w:rsidR="00CE3821" w:rsidRDefault="00CE3821" w:rsidP="00CE3821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25ADA8A2" w14:textId="26996329" w:rsidR="00CE3821" w:rsidRDefault="00CE3821" w:rsidP="00CE3821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g</w:t>
            </w:r>
            <w:r w:rsidRPr="00CE3821">
              <w:rPr>
                <w:i/>
                <w:sz w:val="20"/>
              </w:rPr>
              <w:t>enerica definizione</w:t>
            </w:r>
          </w:p>
        </w:tc>
      </w:tr>
      <w:tr w:rsidR="00CE3821" w14:paraId="0797A4D9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18A8CF4F" w14:textId="77777777" w:rsidR="00CE3821" w:rsidRDefault="00CE3821" w:rsidP="00CE3821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1F25C8DE" w14:textId="6665A8C8" w:rsidR="00CE3821" w:rsidRDefault="00CE3821" w:rsidP="00CE3821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buona definizione</w:t>
            </w:r>
          </w:p>
        </w:tc>
      </w:tr>
      <w:tr w:rsidR="00CE3821" w14:paraId="4D365608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shd w:val="clear" w:color="auto" w:fill="CCFFCC"/>
          </w:tcPr>
          <w:p w14:paraId="349B320D" w14:textId="77777777" w:rsidR="00CE3821" w:rsidRDefault="00CE3821" w:rsidP="00CE3821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40DBD991" w14:textId="6508ECB3" w:rsidR="00CE3821" w:rsidRDefault="00CE3821" w:rsidP="00CE3821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completa definizione</w:t>
            </w:r>
          </w:p>
        </w:tc>
      </w:tr>
      <w:tr w:rsidR="00A03103" w14:paraId="171C7949" w14:textId="77777777" w:rsidTr="0072540C">
        <w:trPr>
          <w:gridBefore w:val="1"/>
          <w:wBefore w:w="9" w:type="dxa"/>
          <w:trHeight w:val="458"/>
        </w:trPr>
        <w:tc>
          <w:tcPr>
            <w:tcW w:w="710" w:type="dxa"/>
            <w:vMerge w:val="restart"/>
            <w:shd w:val="clear" w:color="auto" w:fill="CCFFCC"/>
          </w:tcPr>
          <w:p w14:paraId="14DF9B24" w14:textId="77777777" w:rsidR="0072540C" w:rsidRDefault="0072540C">
            <w:pPr>
              <w:pStyle w:val="TableParagraph"/>
              <w:spacing w:line="240" w:lineRule="auto"/>
              <w:ind w:left="201"/>
              <w:rPr>
                <w:sz w:val="20"/>
              </w:rPr>
            </w:pPr>
          </w:p>
          <w:p w14:paraId="341EDD2F" w14:textId="17683C57" w:rsidR="00A03103" w:rsidRPr="00A15DD4" w:rsidRDefault="00A03103">
            <w:pPr>
              <w:pStyle w:val="TableParagraph"/>
              <w:spacing w:line="240" w:lineRule="auto"/>
              <w:ind w:left="201"/>
              <w:rPr>
                <w:sz w:val="20"/>
                <w:highlight w:val="yellow"/>
              </w:rPr>
            </w:pPr>
            <w:r w:rsidRPr="0072540C">
              <w:rPr>
                <w:sz w:val="20"/>
              </w:rPr>
              <w:t>1.1</w:t>
            </w:r>
            <w:r w:rsidR="009B34F2" w:rsidRPr="0072540C">
              <w:rPr>
                <w:sz w:val="20"/>
              </w:rPr>
              <w:t>1</w:t>
            </w:r>
          </w:p>
        </w:tc>
        <w:tc>
          <w:tcPr>
            <w:tcW w:w="8778" w:type="dxa"/>
            <w:gridSpan w:val="2"/>
          </w:tcPr>
          <w:p w14:paraId="096231C8" w14:textId="578B36CA" w:rsidR="00A03103" w:rsidRPr="00A15DD4" w:rsidRDefault="00A03103" w:rsidP="0072540C">
            <w:pPr>
              <w:pStyle w:val="TableParagraph"/>
              <w:spacing w:before="2" w:line="243" w:lineRule="exact"/>
              <w:ind w:left="61"/>
              <w:rPr>
                <w:i/>
                <w:sz w:val="20"/>
                <w:highlight w:val="yellow"/>
              </w:rPr>
            </w:pPr>
            <w:r w:rsidRPr="009B34F2">
              <w:rPr>
                <w:sz w:val="20"/>
              </w:rPr>
              <w:t xml:space="preserve">Coinvolgimento del territorio nella definizione della strategia - Attività di consultazione e di animazione territoriale </w:t>
            </w:r>
          </w:p>
        </w:tc>
      </w:tr>
      <w:tr w:rsidR="00A03103" w14:paraId="7DFCC9AB" w14:textId="77777777" w:rsidTr="0072540C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3A659EC4" w14:textId="77777777" w:rsidR="00A03103" w:rsidRPr="00A15DD4" w:rsidRDefault="00A03103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8778" w:type="dxa"/>
            <w:gridSpan w:val="2"/>
            <w:shd w:val="clear" w:color="auto" w:fill="auto"/>
          </w:tcPr>
          <w:p w14:paraId="67889659" w14:textId="3F9DAD3B" w:rsidR="00A03103" w:rsidRPr="0072540C" w:rsidRDefault="009B34F2">
            <w:pPr>
              <w:pStyle w:val="TableParagraph"/>
              <w:ind w:left="716"/>
              <w:rPr>
                <w:i/>
                <w:sz w:val="20"/>
              </w:rPr>
            </w:pPr>
            <w:r w:rsidRPr="0072540C">
              <w:rPr>
                <w:i/>
                <w:sz w:val="20"/>
              </w:rPr>
              <w:t>generico</w:t>
            </w:r>
          </w:p>
        </w:tc>
      </w:tr>
      <w:tr w:rsidR="00A03103" w14:paraId="0CDCDCC0" w14:textId="77777777" w:rsidTr="0072540C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65D19031" w14:textId="77777777" w:rsidR="00A03103" w:rsidRPr="00A15DD4" w:rsidRDefault="00A03103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8778" w:type="dxa"/>
            <w:gridSpan w:val="2"/>
            <w:shd w:val="clear" w:color="auto" w:fill="auto"/>
          </w:tcPr>
          <w:p w14:paraId="3395975F" w14:textId="13E54B9E" w:rsidR="00A03103" w:rsidRPr="0072540C" w:rsidRDefault="009B34F2">
            <w:pPr>
              <w:pStyle w:val="TableParagraph"/>
              <w:ind w:left="716"/>
              <w:rPr>
                <w:i/>
                <w:sz w:val="20"/>
              </w:rPr>
            </w:pPr>
            <w:r w:rsidRPr="0072540C">
              <w:rPr>
                <w:i/>
                <w:sz w:val="20"/>
              </w:rPr>
              <w:t>buono</w:t>
            </w:r>
            <w:r w:rsidR="00A03103" w:rsidRPr="0072540C">
              <w:rPr>
                <w:i/>
                <w:sz w:val="20"/>
              </w:rPr>
              <w:t xml:space="preserve"> </w:t>
            </w:r>
          </w:p>
        </w:tc>
      </w:tr>
      <w:tr w:rsidR="00A03103" w14:paraId="4D401A99" w14:textId="77777777" w:rsidTr="0072540C">
        <w:trPr>
          <w:gridBefore w:val="1"/>
          <w:wBefore w:w="9" w:type="dxa"/>
          <w:trHeight w:val="244"/>
        </w:trPr>
        <w:tc>
          <w:tcPr>
            <w:tcW w:w="710" w:type="dxa"/>
            <w:vMerge/>
            <w:shd w:val="clear" w:color="auto" w:fill="CCFFCC"/>
          </w:tcPr>
          <w:p w14:paraId="100D5EEF" w14:textId="77777777" w:rsidR="00A03103" w:rsidRPr="00A15DD4" w:rsidRDefault="00A03103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8778" w:type="dxa"/>
            <w:gridSpan w:val="2"/>
            <w:shd w:val="clear" w:color="auto" w:fill="auto"/>
          </w:tcPr>
          <w:p w14:paraId="6BFFBE9A" w14:textId="47C16381" w:rsidR="00A03103" w:rsidRPr="0072540C" w:rsidRDefault="0072540C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  <w:r w:rsidR="009B34F2" w:rsidRPr="0072540C">
              <w:rPr>
                <w:i/>
                <w:sz w:val="20"/>
              </w:rPr>
              <w:t>ompleto</w:t>
            </w:r>
          </w:p>
        </w:tc>
      </w:tr>
      <w:tr w:rsidR="00E2408A" w14:paraId="10DDCDC1" w14:textId="77777777" w:rsidTr="00D2126E">
        <w:trPr>
          <w:gridBefore w:val="1"/>
          <w:wBefore w:w="9" w:type="dxa"/>
          <w:trHeight w:val="244"/>
        </w:trPr>
        <w:tc>
          <w:tcPr>
            <w:tcW w:w="9488" w:type="dxa"/>
            <w:gridSpan w:val="3"/>
            <w:tcBorders>
              <w:left w:val="nil"/>
              <w:right w:val="nil"/>
            </w:tcBorders>
          </w:tcPr>
          <w:p w14:paraId="65FEF2D8" w14:textId="77777777" w:rsidR="00E2408A" w:rsidRDefault="00E2408A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  <w:p w14:paraId="0DB4767A" w14:textId="77777777" w:rsidR="009569D5" w:rsidRDefault="009569D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  <w:p w14:paraId="16E513C7" w14:textId="77777777" w:rsidR="009569D5" w:rsidRDefault="009569D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  <w:p w14:paraId="11FDD38E" w14:textId="77777777" w:rsidR="009569D5" w:rsidRDefault="009569D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  <w:p w14:paraId="245FF8F0" w14:textId="6D347F20" w:rsidR="009569D5" w:rsidRDefault="009569D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D2126E" w14:paraId="716347E8" w14:textId="77777777" w:rsidTr="00D2126E">
        <w:trPr>
          <w:gridBefore w:val="1"/>
          <w:wBefore w:w="9" w:type="dxa"/>
          <w:trHeight w:val="244"/>
        </w:trPr>
        <w:tc>
          <w:tcPr>
            <w:tcW w:w="8505" w:type="dxa"/>
            <w:gridSpan w:val="2"/>
            <w:shd w:val="clear" w:color="auto" w:fill="FFFF99"/>
          </w:tcPr>
          <w:p w14:paraId="2CCC0F04" w14:textId="77777777" w:rsidR="00D2126E" w:rsidRDefault="00D2126E" w:rsidP="006C4613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3"/>
                <w:sz w:val="20"/>
              </w:rPr>
              <w:t xml:space="preserve"> e composizione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partenariato</w:t>
            </w:r>
            <w:r>
              <w:rPr>
                <w:b/>
                <w:spacing w:val="-2"/>
                <w:sz w:val="20"/>
              </w:rPr>
              <w:t xml:space="preserve"> </w:t>
            </w:r>
          </w:p>
        </w:tc>
        <w:tc>
          <w:tcPr>
            <w:tcW w:w="983" w:type="dxa"/>
            <w:shd w:val="clear" w:color="auto" w:fill="FFFF99"/>
          </w:tcPr>
          <w:p w14:paraId="2B68DFED" w14:textId="77777777" w:rsidR="00D2126E" w:rsidRDefault="00D2126E" w:rsidP="006C4613">
            <w:pPr>
              <w:pStyle w:val="TableParagraph"/>
              <w:ind w:left="144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D2126E" w14:paraId="04E7CC19" w14:textId="77777777" w:rsidTr="00D2126E">
        <w:trPr>
          <w:gridBefore w:val="1"/>
          <w:wBefore w:w="9" w:type="dxa"/>
          <w:trHeight w:val="241"/>
        </w:trPr>
        <w:tc>
          <w:tcPr>
            <w:tcW w:w="710" w:type="dxa"/>
            <w:vMerge w:val="restart"/>
            <w:shd w:val="clear" w:color="auto" w:fill="FFFF99"/>
          </w:tcPr>
          <w:p w14:paraId="08CA940F" w14:textId="77777777" w:rsidR="00D2126E" w:rsidRDefault="00D2126E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5E9EB1D4" w14:textId="77777777" w:rsidR="00D2126E" w:rsidRDefault="00D2126E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0918FC91" w14:textId="77777777" w:rsidR="00D2126E" w:rsidRDefault="00D2126E" w:rsidP="006C4613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1E9E0565" w14:textId="77777777" w:rsidR="00D2126E" w:rsidRDefault="00D2126E" w:rsidP="006C4613">
            <w:pPr>
              <w:pStyle w:val="TableParagraph"/>
              <w:spacing w:before="1"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8778" w:type="dxa"/>
            <w:gridSpan w:val="2"/>
          </w:tcPr>
          <w:p w14:paraId="2F41A871" w14:textId="31168B0F" w:rsidR="00D2126E" w:rsidRDefault="00CE3821" w:rsidP="006C4613">
            <w:pPr>
              <w:pStyle w:val="TableParagraph"/>
              <w:spacing w:line="222" w:lineRule="exact"/>
              <w:ind w:left="0"/>
              <w:rPr>
                <w:sz w:val="20"/>
              </w:rPr>
            </w:pPr>
            <w:r>
              <w:rPr>
                <w:sz w:val="20"/>
              </w:rPr>
              <w:t xml:space="preserve">Composizione </w:t>
            </w:r>
            <w:r w:rsidR="00D2126E">
              <w:rPr>
                <w:spacing w:val="-2"/>
                <w:sz w:val="20"/>
              </w:rPr>
              <w:t xml:space="preserve"> </w:t>
            </w:r>
            <w:r w:rsidR="00D2126E">
              <w:rPr>
                <w:sz w:val="20"/>
              </w:rPr>
              <w:t>del</w:t>
            </w:r>
            <w:r w:rsidR="00D2126E">
              <w:rPr>
                <w:spacing w:val="-3"/>
                <w:sz w:val="20"/>
              </w:rPr>
              <w:t xml:space="preserve"> </w:t>
            </w:r>
            <w:r w:rsidR="00D2126E">
              <w:rPr>
                <w:sz w:val="20"/>
              </w:rPr>
              <w:t>partenariato</w:t>
            </w:r>
          </w:p>
        </w:tc>
      </w:tr>
      <w:tr w:rsidR="00D2126E" w14:paraId="12BE6314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FF99"/>
          </w:tcPr>
          <w:p w14:paraId="4B8D94C7" w14:textId="77777777" w:rsidR="00D2126E" w:rsidRDefault="00D2126E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11916AE4" w14:textId="77777777" w:rsidR="00D2126E" w:rsidRDefault="00D2126E" w:rsidP="006C4613">
            <w:pPr>
              <w:pStyle w:val="TableParagraph"/>
              <w:spacing w:before="1" w:line="223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1)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amministrazioni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pubbliche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(escluse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Province,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Comunità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Montane,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Comuni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loro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associazioni)</w:t>
            </w:r>
          </w:p>
        </w:tc>
      </w:tr>
      <w:tr w:rsidR="00D2126E" w14:paraId="7173A4A0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FF99"/>
          </w:tcPr>
          <w:p w14:paraId="2CEBBD39" w14:textId="77777777" w:rsidR="00D2126E" w:rsidRDefault="00D2126E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6AC70E11" w14:textId="77777777" w:rsidR="00D2126E" w:rsidRDefault="00D2126E" w:rsidP="006C4613">
            <w:pPr>
              <w:pStyle w:val="TableParagraph"/>
              <w:spacing w:before="1" w:line="223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2)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organizzazioni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professionali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agricole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Organizzazione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Produttori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agricoli</w:t>
            </w:r>
          </w:p>
        </w:tc>
      </w:tr>
      <w:tr w:rsidR="00D2126E" w14:paraId="1778DF6B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FF99"/>
          </w:tcPr>
          <w:p w14:paraId="7C7F711A" w14:textId="77777777" w:rsidR="00D2126E" w:rsidRDefault="00D2126E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4022F0B3" w14:textId="77777777" w:rsidR="00D2126E" w:rsidRDefault="00D2126E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3)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associazioni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altri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enti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rappresentanza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sociale</w:t>
            </w:r>
          </w:p>
        </w:tc>
      </w:tr>
      <w:tr w:rsidR="00D2126E" w14:paraId="1B33A2D5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FF99"/>
          </w:tcPr>
          <w:p w14:paraId="131FBDED" w14:textId="77777777" w:rsidR="00D2126E" w:rsidRDefault="00D2126E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43C5ED76" w14:textId="77777777" w:rsidR="00D2126E" w:rsidRDefault="00D2126E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4)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altre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organizzazioni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professionali,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fondazioni</w:t>
            </w:r>
          </w:p>
        </w:tc>
      </w:tr>
      <w:tr w:rsidR="00D2126E" w14:paraId="2A2C7F2E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FF99"/>
          </w:tcPr>
          <w:p w14:paraId="26FA8C7D" w14:textId="77777777" w:rsidR="00D2126E" w:rsidRDefault="00D2126E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74EC5958" w14:textId="77777777" w:rsidR="00D2126E" w:rsidRDefault="00D2126E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5)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Imprese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singole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associate,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istituti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bancari</w:t>
            </w:r>
          </w:p>
        </w:tc>
      </w:tr>
      <w:tr w:rsidR="00D2126E" w14:paraId="2AC78F21" w14:textId="77777777" w:rsidTr="00D2126E">
        <w:trPr>
          <w:gridBefore w:val="1"/>
          <w:wBefore w:w="9" w:type="dxa"/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FF99"/>
          </w:tcPr>
          <w:p w14:paraId="0817C515" w14:textId="77777777" w:rsidR="00D2126E" w:rsidRDefault="00D2126E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12F0610B" w14:textId="77777777" w:rsidR="00D2126E" w:rsidRDefault="00D2126E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6)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Portatori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interesse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ambientale,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culturale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paesaggistico</w:t>
            </w:r>
          </w:p>
        </w:tc>
      </w:tr>
      <w:tr w:rsidR="00D2126E" w14:paraId="7E7E7AEC" w14:textId="77777777" w:rsidTr="00803ECE">
        <w:trPr>
          <w:gridBefore w:val="1"/>
          <w:wBefore w:w="9" w:type="dxa"/>
          <w:trHeight w:val="616"/>
        </w:trPr>
        <w:tc>
          <w:tcPr>
            <w:tcW w:w="710" w:type="dxa"/>
            <w:shd w:val="clear" w:color="auto" w:fill="FFFF99"/>
          </w:tcPr>
          <w:p w14:paraId="30F37D98" w14:textId="77777777" w:rsidR="00D2126E" w:rsidRDefault="00D2126E" w:rsidP="006C4613">
            <w:pPr>
              <w:pStyle w:val="TableParagraph"/>
              <w:spacing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8778" w:type="dxa"/>
            <w:gridSpan w:val="2"/>
          </w:tcPr>
          <w:p w14:paraId="52BB8231" w14:textId="685C5F67" w:rsidR="00D2126E" w:rsidRDefault="00D2126E" w:rsidP="00803ECE">
            <w:pPr>
              <w:pStyle w:val="TableParagraph"/>
              <w:spacing w:line="240" w:lineRule="auto"/>
              <w:ind w:left="57"/>
              <w:rPr>
                <w:i/>
                <w:sz w:val="20"/>
              </w:rPr>
            </w:pPr>
            <w:r>
              <w:rPr>
                <w:sz w:val="20"/>
              </w:rPr>
              <w:t>Valenza del partenariato rispetto agli ambiti tematici proposti nel PSL - Congruenza tra le competenze,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ambiti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tematici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attività previst</w:t>
            </w:r>
            <w:r w:rsidR="00803ECE">
              <w:rPr>
                <w:sz w:val="20"/>
              </w:rPr>
              <w:t>e</w:t>
            </w:r>
          </w:p>
        </w:tc>
      </w:tr>
      <w:tr w:rsidR="00D2126E" w14:paraId="5F7D995B" w14:textId="77777777" w:rsidTr="00C97D17">
        <w:trPr>
          <w:trHeight w:val="205"/>
        </w:trPr>
        <w:tc>
          <w:tcPr>
            <w:tcW w:w="719" w:type="dxa"/>
            <w:gridSpan w:val="2"/>
            <w:shd w:val="clear" w:color="auto" w:fill="FFFF99"/>
          </w:tcPr>
          <w:p w14:paraId="6374127D" w14:textId="77777777" w:rsidR="00D2126E" w:rsidRDefault="00D2126E" w:rsidP="006C4613">
            <w:pPr>
              <w:pStyle w:val="TableParagraph"/>
              <w:spacing w:before="132" w:line="240" w:lineRule="auto"/>
              <w:ind w:left="254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8778" w:type="dxa"/>
            <w:gridSpan w:val="2"/>
          </w:tcPr>
          <w:p w14:paraId="76F63C8B" w14:textId="2629FB59" w:rsidR="00D2126E" w:rsidRDefault="00D2126E" w:rsidP="00C97D17">
            <w:pPr>
              <w:pStyle w:val="TableParagraph"/>
              <w:spacing w:before="1" w:line="223" w:lineRule="exact"/>
              <w:ind w:left="0"/>
              <w:rPr>
                <w:sz w:val="20"/>
              </w:rPr>
            </w:pPr>
            <w:r w:rsidRPr="00C97D17">
              <w:rPr>
                <w:sz w:val="20"/>
              </w:rPr>
              <w:t>Esperienze dei soggetti del partenariato in ambito di progetti a livello internazionale</w:t>
            </w:r>
          </w:p>
        </w:tc>
      </w:tr>
    </w:tbl>
    <w:p w14:paraId="1111CE39" w14:textId="553EA9DE" w:rsidR="00E2408A" w:rsidRDefault="00E2408A">
      <w:pPr>
        <w:pStyle w:val="Corpotesto"/>
        <w:spacing w:before="1"/>
        <w:rPr>
          <w:b/>
          <w:sz w:val="11"/>
        </w:rPr>
      </w:pPr>
    </w:p>
    <w:p w14:paraId="799BDA23" w14:textId="6B0C5E68" w:rsidR="00D2126E" w:rsidRDefault="00D2126E">
      <w:pPr>
        <w:pStyle w:val="Corpotesto"/>
        <w:spacing w:before="1"/>
        <w:rPr>
          <w:b/>
          <w:sz w:val="11"/>
        </w:rPr>
      </w:pPr>
    </w:p>
    <w:p w14:paraId="548EB8FC" w14:textId="025B8979" w:rsidR="00D2126E" w:rsidRDefault="00D2126E">
      <w:pPr>
        <w:pStyle w:val="Corpotesto"/>
        <w:spacing w:before="1"/>
        <w:rPr>
          <w:b/>
          <w:sz w:val="11"/>
        </w:rPr>
      </w:pPr>
    </w:p>
    <w:p w14:paraId="0CB585FB" w14:textId="2AE1A94E" w:rsidR="00D2126E" w:rsidRDefault="00D2126E">
      <w:pPr>
        <w:pStyle w:val="Corpotesto"/>
        <w:spacing w:before="1"/>
        <w:rPr>
          <w:b/>
          <w:sz w:val="11"/>
        </w:rPr>
      </w:pPr>
    </w:p>
    <w:p w14:paraId="2E28EBDF" w14:textId="77777777" w:rsidR="00D2126E" w:rsidRDefault="00D2126E">
      <w:pPr>
        <w:pStyle w:val="Corpotesto"/>
        <w:spacing w:before="1"/>
        <w:rPr>
          <w:b/>
          <w:sz w:val="11"/>
        </w:rPr>
      </w:pPr>
    </w:p>
    <w:tbl>
      <w:tblPr>
        <w:tblStyle w:val="TableNormal"/>
        <w:tblW w:w="9488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796"/>
        <w:gridCol w:w="982"/>
      </w:tblGrid>
      <w:tr w:rsidR="000A0828" w14:paraId="7B97827D" w14:textId="77777777" w:rsidTr="006C4613">
        <w:trPr>
          <w:trHeight w:val="244"/>
        </w:trPr>
        <w:tc>
          <w:tcPr>
            <w:tcW w:w="8506" w:type="dxa"/>
            <w:gridSpan w:val="2"/>
            <w:shd w:val="clear" w:color="auto" w:fill="FFCC99"/>
          </w:tcPr>
          <w:p w14:paraId="1602C447" w14:textId="77777777" w:rsidR="000A0828" w:rsidRDefault="000A0828" w:rsidP="006C4613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dell’ambito territoriale</w:t>
            </w:r>
          </w:p>
        </w:tc>
        <w:tc>
          <w:tcPr>
            <w:tcW w:w="982" w:type="dxa"/>
            <w:shd w:val="clear" w:color="auto" w:fill="FFCC99"/>
          </w:tcPr>
          <w:p w14:paraId="0330A0DA" w14:textId="77777777" w:rsidR="000A0828" w:rsidRDefault="000A0828" w:rsidP="006C4613">
            <w:pPr>
              <w:pStyle w:val="TableParagraph"/>
              <w:ind w:left="144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</w:tr>
      <w:tr w:rsidR="000A0828" w14:paraId="2F370568" w14:textId="77777777" w:rsidTr="006C4613">
        <w:trPr>
          <w:trHeight w:val="487"/>
        </w:trPr>
        <w:tc>
          <w:tcPr>
            <w:tcW w:w="710" w:type="dxa"/>
            <w:vMerge w:val="restart"/>
            <w:shd w:val="clear" w:color="auto" w:fill="FFCC99"/>
          </w:tcPr>
          <w:p w14:paraId="7E75F78F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0EA72D5A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3E8387AC" w14:textId="77777777" w:rsidR="000A0828" w:rsidRDefault="000A0828" w:rsidP="006C4613">
            <w:pPr>
              <w:pStyle w:val="TableParagraph"/>
              <w:spacing w:before="140"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8778" w:type="dxa"/>
            <w:gridSpan w:val="2"/>
          </w:tcPr>
          <w:p w14:paraId="56F8B13E" w14:textId="77777777" w:rsidR="000A0828" w:rsidRDefault="000A0828" w:rsidP="006C4613">
            <w:pPr>
              <w:pStyle w:val="TableParagraph"/>
              <w:spacing w:line="243" w:lineRule="exact"/>
              <w:ind w:left="57"/>
              <w:rPr>
                <w:sz w:val="20"/>
              </w:rPr>
            </w:pPr>
            <w:r>
              <w:rPr>
                <w:sz w:val="20"/>
              </w:rPr>
              <w:t>Incidenza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rurali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intermedie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complessivi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sviluppo</w:t>
            </w:r>
          </w:p>
          <w:p w14:paraId="1DB4769C" w14:textId="77777777" w:rsidR="000A0828" w:rsidRDefault="000A0828" w:rsidP="006C4613">
            <w:pPr>
              <w:pStyle w:val="TableParagraph"/>
              <w:spacing w:before="1" w:line="223" w:lineRule="exact"/>
              <w:ind w:left="0"/>
              <w:rPr>
                <w:i/>
                <w:sz w:val="20"/>
              </w:rPr>
            </w:pPr>
            <w:r>
              <w:rPr>
                <w:i/>
                <w:sz w:val="20"/>
              </w:rPr>
              <w:t>Percentuale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superficie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dell'area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ricadente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</w:t>
            </w:r>
          </w:p>
        </w:tc>
      </w:tr>
      <w:tr w:rsidR="000A0828" w14:paraId="5C5C2A9A" w14:textId="77777777" w:rsidTr="006C4613">
        <w:trPr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CC99"/>
          </w:tcPr>
          <w:p w14:paraId="6CD72C3D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15C9089D" w14:textId="1E651D9A" w:rsidR="000A0828" w:rsidRDefault="00CE3821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superiore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90%</w:t>
            </w:r>
          </w:p>
        </w:tc>
      </w:tr>
      <w:tr w:rsidR="000A0828" w14:paraId="191B160F" w14:textId="77777777" w:rsidTr="006C4613">
        <w:trPr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CC99"/>
          </w:tcPr>
          <w:p w14:paraId="56DB3F4B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341808EC" w14:textId="3C495AF8" w:rsidR="000A0828" w:rsidRDefault="00CE3821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superiore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70%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 fino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90%</w:t>
            </w:r>
          </w:p>
        </w:tc>
      </w:tr>
      <w:tr w:rsidR="000A0828" w14:paraId="4BACE7B8" w14:textId="77777777" w:rsidTr="006C4613">
        <w:trPr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CC99"/>
          </w:tcPr>
          <w:p w14:paraId="3F2A0C80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4B2E562D" w14:textId="6533AEAA" w:rsidR="000A0828" w:rsidRDefault="00CE3821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tra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50%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70%</w:t>
            </w:r>
          </w:p>
        </w:tc>
      </w:tr>
      <w:tr w:rsidR="000A0828" w14:paraId="253439FD" w14:textId="77777777" w:rsidTr="006C4613">
        <w:trPr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CC99"/>
          </w:tcPr>
          <w:p w14:paraId="434262D9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64D6F2F9" w14:textId="282D6507" w:rsidR="000A0828" w:rsidRDefault="00CE3821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inferiore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50%</w:t>
            </w:r>
          </w:p>
        </w:tc>
      </w:tr>
      <w:tr w:rsidR="000A0828" w14:paraId="0FA8515D" w14:textId="77777777" w:rsidTr="006C4613">
        <w:trPr>
          <w:trHeight w:val="731"/>
        </w:trPr>
        <w:tc>
          <w:tcPr>
            <w:tcW w:w="710" w:type="dxa"/>
            <w:vMerge w:val="restart"/>
            <w:shd w:val="clear" w:color="auto" w:fill="FFCC99"/>
          </w:tcPr>
          <w:p w14:paraId="5FA1583B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4BC2A78D" w14:textId="77777777" w:rsidR="000A0828" w:rsidRDefault="000A0828" w:rsidP="006C4613">
            <w:pPr>
              <w:pStyle w:val="TableParagraph"/>
              <w:spacing w:before="1"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8778" w:type="dxa"/>
            <w:gridSpan w:val="2"/>
          </w:tcPr>
          <w:p w14:paraId="05A29714" w14:textId="77777777" w:rsidR="000A0828" w:rsidRDefault="000A0828" w:rsidP="006C4613">
            <w:pPr>
              <w:pStyle w:val="TableParagraph"/>
              <w:spacing w:line="243" w:lineRule="exact"/>
              <w:ind w:left="45"/>
              <w:rPr>
                <w:sz w:val="20"/>
              </w:rPr>
            </w:pPr>
            <w:r>
              <w:rPr>
                <w:sz w:val="20"/>
              </w:rPr>
              <w:t>Variazione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demografica</w:t>
            </w:r>
          </w:p>
          <w:p w14:paraId="498A9F59" w14:textId="66A4DC8C" w:rsidR="000A0828" w:rsidRDefault="000A0828" w:rsidP="006C4613">
            <w:pPr>
              <w:pStyle w:val="TableParagraph"/>
              <w:spacing w:line="243" w:lineRule="exact"/>
              <w:ind w:left="0" w:right="-15"/>
              <w:rPr>
                <w:i/>
                <w:sz w:val="20"/>
              </w:rPr>
            </w:pPr>
            <w:r>
              <w:rPr>
                <w:i/>
                <w:sz w:val="20"/>
              </w:rPr>
              <w:t>Variazione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percentuale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della popolazione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dell'area</w:t>
            </w:r>
            <w:r>
              <w:rPr>
                <w:i/>
                <w:spacing w:val="3"/>
                <w:sz w:val="20"/>
              </w:rPr>
              <w:t xml:space="preserve"> </w:t>
            </w:r>
            <w:r w:rsidRPr="003B15A8">
              <w:rPr>
                <w:i/>
                <w:sz w:val="20"/>
              </w:rPr>
              <w:t>dal</w:t>
            </w:r>
            <w:r w:rsidRPr="003B15A8">
              <w:rPr>
                <w:i/>
                <w:spacing w:val="1"/>
                <w:sz w:val="20"/>
              </w:rPr>
              <w:t xml:space="preserve"> </w:t>
            </w:r>
            <w:r w:rsidR="00CE0B85" w:rsidRPr="003B15A8">
              <w:rPr>
                <w:i/>
                <w:sz w:val="20"/>
              </w:rPr>
              <w:t>2011</w:t>
            </w:r>
            <w:r w:rsidRPr="003B15A8">
              <w:rPr>
                <w:i/>
                <w:spacing w:val="1"/>
                <w:sz w:val="20"/>
              </w:rPr>
              <w:t xml:space="preserve"> </w:t>
            </w:r>
            <w:r w:rsidRPr="003B15A8">
              <w:rPr>
                <w:i/>
                <w:sz w:val="20"/>
              </w:rPr>
              <w:t>al</w:t>
            </w:r>
            <w:r w:rsidRPr="003B15A8">
              <w:rPr>
                <w:i/>
                <w:spacing w:val="1"/>
                <w:sz w:val="20"/>
              </w:rPr>
              <w:t xml:space="preserve"> </w:t>
            </w:r>
            <w:r w:rsidR="00CE0B85" w:rsidRPr="003B15A8">
              <w:rPr>
                <w:i/>
                <w:sz w:val="20"/>
              </w:rPr>
              <w:t>2020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Termine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confronto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è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delle</w:t>
            </w:r>
          </w:p>
          <w:p w14:paraId="6610054D" w14:textId="23D63C81" w:rsidR="000A0828" w:rsidRDefault="000A0828" w:rsidP="006C4613">
            <w:pPr>
              <w:pStyle w:val="TableParagraph"/>
              <w:spacing w:line="225" w:lineRule="exact"/>
              <w:ind w:left="0"/>
              <w:rPr>
                <w:i/>
                <w:sz w:val="20"/>
              </w:rPr>
            </w:pPr>
            <w:r>
              <w:rPr>
                <w:i/>
                <w:sz w:val="20"/>
              </w:rPr>
              <w:t>aree</w:t>
            </w:r>
            <w:r>
              <w:rPr>
                <w:i/>
                <w:spacing w:val="-2"/>
                <w:sz w:val="20"/>
              </w:rPr>
              <w:t xml:space="preserve"> </w:t>
            </w:r>
            <w:r w:rsidR="00F54FAE">
              <w:rPr>
                <w:i/>
                <w:spacing w:val="-2"/>
                <w:sz w:val="20"/>
              </w:rPr>
              <w:t>Leader</w:t>
            </w:r>
            <w:r w:rsidR="005A3D9B">
              <w:rPr>
                <w:i/>
                <w:spacing w:val="-2"/>
                <w:sz w:val="20"/>
              </w:rPr>
              <w:t xml:space="preserve"> ammissibili</w:t>
            </w:r>
            <w:r w:rsidR="00F54FAE">
              <w:rPr>
                <w:i/>
                <w:spacing w:val="-2"/>
                <w:sz w:val="20"/>
              </w:rPr>
              <w:t>.</w:t>
            </w:r>
          </w:p>
        </w:tc>
      </w:tr>
      <w:tr w:rsidR="000A0828" w14:paraId="3DBC20EB" w14:textId="77777777" w:rsidTr="006C4613">
        <w:trPr>
          <w:trHeight w:val="285"/>
        </w:trPr>
        <w:tc>
          <w:tcPr>
            <w:tcW w:w="710" w:type="dxa"/>
            <w:vMerge/>
            <w:shd w:val="clear" w:color="auto" w:fill="FFCC99"/>
          </w:tcPr>
          <w:p w14:paraId="47460FF6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</w:tc>
        <w:tc>
          <w:tcPr>
            <w:tcW w:w="8778" w:type="dxa"/>
            <w:gridSpan w:val="2"/>
          </w:tcPr>
          <w:p w14:paraId="65DF2C87" w14:textId="48337CD3" w:rsidR="000A0828" w:rsidRDefault="000A0828" w:rsidP="006C4613">
            <w:pPr>
              <w:pStyle w:val="TableParagraph"/>
              <w:spacing w:line="243" w:lineRule="exact"/>
              <w:ind w:left="45"/>
              <w:rPr>
                <w:sz w:val="20"/>
              </w:rPr>
            </w:pPr>
            <w:r>
              <w:rPr>
                <w:i/>
                <w:sz w:val="20"/>
              </w:rPr>
              <w:t xml:space="preserve">               superiore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  <w:r w:rsidR="009A6E5E">
              <w:rPr>
                <w:i/>
                <w:sz w:val="20"/>
              </w:rPr>
              <w:t xml:space="preserve"> dello spopolamento</w:t>
            </w:r>
          </w:p>
        </w:tc>
      </w:tr>
      <w:tr w:rsidR="000A0828" w14:paraId="3C1B2B7B" w14:textId="77777777" w:rsidTr="006C4613">
        <w:trPr>
          <w:trHeight w:val="244"/>
        </w:trPr>
        <w:tc>
          <w:tcPr>
            <w:tcW w:w="710" w:type="dxa"/>
            <w:vMerge/>
            <w:shd w:val="clear" w:color="auto" w:fill="FFCC99"/>
          </w:tcPr>
          <w:p w14:paraId="7547A418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586F2CEB" w14:textId="14388C04" w:rsidR="000A0828" w:rsidRDefault="000A0828" w:rsidP="006C4613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inferiore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uguale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  <w:r w:rsidR="009A6E5E">
              <w:rPr>
                <w:i/>
                <w:sz w:val="20"/>
              </w:rPr>
              <w:t xml:space="preserve"> dello spopolamento</w:t>
            </w:r>
          </w:p>
        </w:tc>
      </w:tr>
      <w:tr w:rsidR="000A0828" w14:paraId="4079B7F6" w14:textId="77777777" w:rsidTr="006C4613">
        <w:trPr>
          <w:trHeight w:val="976"/>
        </w:trPr>
        <w:tc>
          <w:tcPr>
            <w:tcW w:w="710" w:type="dxa"/>
            <w:vMerge w:val="restart"/>
            <w:shd w:val="clear" w:color="auto" w:fill="FFCC99"/>
          </w:tcPr>
          <w:p w14:paraId="795FEE0A" w14:textId="77777777" w:rsidR="000A0828" w:rsidRDefault="000A0828" w:rsidP="006C4613">
            <w:pPr>
              <w:pStyle w:val="TableParagraph"/>
              <w:spacing w:before="1" w:line="240" w:lineRule="auto"/>
              <w:ind w:left="251"/>
              <w:rPr>
                <w:b/>
                <w:sz w:val="20"/>
              </w:rPr>
            </w:pPr>
            <w:r w:rsidRPr="00262C12">
              <w:rPr>
                <w:sz w:val="20"/>
              </w:rPr>
              <w:t>3.3</w:t>
            </w:r>
          </w:p>
        </w:tc>
        <w:tc>
          <w:tcPr>
            <w:tcW w:w="8778" w:type="dxa"/>
            <w:gridSpan w:val="2"/>
          </w:tcPr>
          <w:p w14:paraId="703BE619" w14:textId="77777777" w:rsidR="000A0828" w:rsidRDefault="000A0828" w:rsidP="006C4613">
            <w:pPr>
              <w:pStyle w:val="TableParagraph"/>
              <w:spacing w:line="243" w:lineRule="exact"/>
              <w:ind w:left="57"/>
              <w:rPr>
                <w:sz w:val="20"/>
              </w:rPr>
            </w:pPr>
            <w:r>
              <w:rPr>
                <w:sz w:val="20"/>
              </w:rPr>
              <w:t>Indice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vecchiaia</w:t>
            </w:r>
          </w:p>
          <w:p w14:paraId="44F73FA6" w14:textId="01A8EDED" w:rsidR="000A0828" w:rsidRDefault="000A0828" w:rsidP="006C4613">
            <w:pPr>
              <w:pStyle w:val="TableParagraph"/>
              <w:spacing w:line="240" w:lineRule="auto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Rapporto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tra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totale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abitanti</w:t>
            </w:r>
            <w:r>
              <w:rPr>
                <w:i/>
                <w:spacing w:val="7"/>
                <w:sz w:val="20"/>
              </w:rPr>
              <w:t xml:space="preserve"> </w:t>
            </w:r>
            <w:r w:rsidR="00CE0B85" w:rsidRPr="00F54FAE">
              <w:rPr>
                <w:i/>
                <w:spacing w:val="7"/>
                <w:sz w:val="20"/>
              </w:rPr>
              <w:t xml:space="preserve">anno 2020 </w:t>
            </w:r>
            <w:r w:rsidRPr="00F54FAE">
              <w:rPr>
                <w:i/>
                <w:sz w:val="20"/>
              </w:rPr>
              <w:t>dell’</w:t>
            </w:r>
            <w:r>
              <w:rPr>
                <w:i/>
                <w:sz w:val="20"/>
              </w:rPr>
              <w:t>area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età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maggiore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uguale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65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anni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totale</w:t>
            </w:r>
            <w:r>
              <w:rPr>
                <w:i/>
                <w:spacing w:val="9"/>
                <w:sz w:val="20"/>
              </w:rPr>
              <w:t xml:space="preserve"> </w:t>
            </w:r>
            <w:r>
              <w:rPr>
                <w:i/>
                <w:sz w:val="20"/>
              </w:rPr>
              <w:t>abitanti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dell’area</w:t>
            </w:r>
            <w:r w:rsidR="00F54FAE">
              <w:rPr>
                <w:i/>
                <w:sz w:val="20"/>
              </w:rPr>
              <w:t xml:space="preserve"> </w:t>
            </w:r>
            <w:r>
              <w:rPr>
                <w:i/>
                <w:spacing w:val="-42"/>
                <w:sz w:val="20"/>
              </w:rPr>
              <w:t xml:space="preserve"> </w:t>
            </w:r>
            <w:r w:rsidR="00F54FAE">
              <w:rPr>
                <w:i/>
                <w:spacing w:val="-42"/>
                <w:sz w:val="20"/>
              </w:rPr>
              <w:t xml:space="preserve">  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età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inferiore 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uguale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 14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anni.</w:t>
            </w:r>
            <w:r w:rsidR="00F54FAE">
              <w:rPr>
                <w:i/>
                <w:sz w:val="20"/>
              </w:rPr>
              <w:t xml:space="preserve"> L’anno di riferimento è il 2020.</w:t>
            </w:r>
          </w:p>
          <w:p w14:paraId="5C5192CD" w14:textId="26098233" w:rsidR="000A0828" w:rsidRDefault="000A0828" w:rsidP="006C4613">
            <w:pPr>
              <w:pStyle w:val="TableParagraph"/>
              <w:spacing w:line="243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Termine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confronto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è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aree</w:t>
            </w:r>
            <w:r>
              <w:rPr>
                <w:i/>
                <w:spacing w:val="-2"/>
                <w:sz w:val="20"/>
              </w:rPr>
              <w:t xml:space="preserve"> </w:t>
            </w:r>
            <w:r w:rsidR="003B15A8">
              <w:rPr>
                <w:i/>
                <w:spacing w:val="-2"/>
                <w:sz w:val="20"/>
              </w:rPr>
              <w:t>L</w:t>
            </w:r>
            <w:r w:rsidR="00F54FAE">
              <w:rPr>
                <w:i/>
                <w:spacing w:val="-2"/>
                <w:sz w:val="20"/>
              </w:rPr>
              <w:t>eader</w:t>
            </w:r>
            <w:r w:rsidR="005A3D9B">
              <w:rPr>
                <w:i/>
                <w:spacing w:val="-2"/>
                <w:sz w:val="20"/>
              </w:rPr>
              <w:t xml:space="preserve"> ammissibili</w:t>
            </w:r>
            <w:r w:rsidR="003B15A8">
              <w:rPr>
                <w:i/>
                <w:spacing w:val="-2"/>
                <w:sz w:val="20"/>
              </w:rPr>
              <w:t>.</w:t>
            </w:r>
          </w:p>
        </w:tc>
      </w:tr>
      <w:tr w:rsidR="000A0828" w14:paraId="719B63FB" w14:textId="77777777" w:rsidTr="005A3D9B">
        <w:trPr>
          <w:trHeight w:val="180"/>
        </w:trPr>
        <w:tc>
          <w:tcPr>
            <w:tcW w:w="710" w:type="dxa"/>
            <w:vMerge/>
            <w:shd w:val="clear" w:color="auto" w:fill="FFCC99"/>
          </w:tcPr>
          <w:p w14:paraId="18932B04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</w:tc>
        <w:tc>
          <w:tcPr>
            <w:tcW w:w="8778" w:type="dxa"/>
            <w:gridSpan w:val="2"/>
          </w:tcPr>
          <w:p w14:paraId="60E5F957" w14:textId="161B3409" w:rsidR="000A0828" w:rsidRDefault="009A6E5E" w:rsidP="006C4613">
            <w:pPr>
              <w:pStyle w:val="TableParagraph"/>
              <w:spacing w:line="243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 xml:space="preserve">                 </w:t>
            </w:r>
            <w:r w:rsidR="000A0828">
              <w:rPr>
                <w:i/>
                <w:sz w:val="20"/>
              </w:rPr>
              <w:t>superiore</w:t>
            </w:r>
            <w:r w:rsidR="000A0828">
              <w:rPr>
                <w:i/>
                <w:spacing w:val="-3"/>
                <w:sz w:val="20"/>
              </w:rPr>
              <w:t xml:space="preserve"> </w:t>
            </w:r>
            <w:r w:rsidR="000A0828">
              <w:rPr>
                <w:i/>
                <w:sz w:val="20"/>
              </w:rPr>
              <w:t>alla</w:t>
            </w:r>
            <w:r w:rsidR="000A0828">
              <w:rPr>
                <w:i/>
                <w:spacing w:val="-3"/>
                <w:sz w:val="20"/>
              </w:rPr>
              <w:t xml:space="preserve"> </w:t>
            </w:r>
            <w:r w:rsidR="000A0828">
              <w:rPr>
                <w:i/>
                <w:sz w:val="20"/>
              </w:rPr>
              <w:t>media</w:t>
            </w:r>
          </w:p>
        </w:tc>
      </w:tr>
      <w:tr w:rsidR="000A0828" w14:paraId="252D4521" w14:textId="77777777" w:rsidTr="005A3D9B">
        <w:trPr>
          <w:trHeight w:val="211"/>
        </w:trPr>
        <w:tc>
          <w:tcPr>
            <w:tcW w:w="710" w:type="dxa"/>
            <w:vMerge/>
            <w:shd w:val="clear" w:color="auto" w:fill="FFCC99"/>
          </w:tcPr>
          <w:p w14:paraId="71578B2B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</w:tc>
        <w:tc>
          <w:tcPr>
            <w:tcW w:w="8778" w:type="dxa"/>
            <w:gridSpan w:val="2"/>
          </w:tcPr>
          <w:p w14:paraId="4682DB8B" w14:textId="627D1E5A" w:rsidR="000A0828" w:rsidRDefault="009A6E5E" w:rsidP="006C4613">
            <w:pPr>
              <w:pStyle w:val="TableParagraph"/>
              <w:spacing w:line="243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 xml:space="preserve">                </w:t>
            </w:r>
            <w:r w:rsidR="000A0828">
              <w:rPr>
                <w:i/>
                <w:sz w:val="20"/>
              </w:rPr>
              <w:t>inferiore</w:t>
            </w:r>
            <w:r w:rsidR="000A0828">
              <w:rPr>
                <w:i/>
                <w:spacing w:val="-3"/>
                <w:sz w:val="20"/>
              </w:rPr>
              <w:t xml:space="preserve"> </w:t>
            </w:r>
            <w:r w:rsidR="000A0828">
              <w:rPr>
                <w:i/>
                <w:sz w:val="20"/>
              </w:rPr>
              <w:t>o</w:t>
            </w:r>
            <w:r w:rsidR="000A0828">
              <w:rPr>
                <w:i/>
                <w:spacing w:val="-1"/>
                <w:sz w:val="20"/>
              </w:rPr>
              <w:t xml:space="preserve"> </w:t>
            </w:r>
            <w:r w:rsidR="000A0828">
              <w:rPr>
                <w:i/>
                <w:sz w:val="20"/>
              </w:rPr>
              <w:t>uguale</w:t>
            </w:r>
            <w:r w:rsidR="000A0828">
              <w:rPr>
                <w:i/>
                <w:spacing w:val="-1"/>
                <w:sz w:val="20"/>
              </w:rPr>
              <w:t xml:space="preserve"> </w:t>
            </w:r>
            <w:r w:rsidR="000A0828">
              <w:rPr>
                <w:i/>
                <w:sz w:val="20"/>
              </w:rPr>
              <w:t>alla</w:t>
            </w:r>
            <w:r w:rsidR="000A0828">
              <w:rPr>
                <w:i/>
                <w:spacing w:val="-2"/>
                <w:sz w:val="20"/>
              </w:rPr>
              <w:t xml:space="preserve"> </w:t>
            </w:r>
            <w:r w:rsidR="000A0828">
              <w:rPr>
                <w:i/>
                <w:sz w:val="20"/>
              </w:rPr>
              <w:t>media</w:t>
            </w:r>
          </w:p>
        </w:tc>
      </w:tr>
      <w:tr w:rsidR="000A0828" w14:paraId="54DD335E" w14:textId="77777777" w:rsidTr="006C4613">
        <w:trPr>
          <w:trHeight w:val="233"/>
        </w:trPr>
        <w:tc>
          <w:tcPr>
            <w:tcW w:w="710" w:type="dxa"/>
            <w:vMerge w:val="restart"/>
            <w:shd w:val="clear" w:color="auto" w:fill="FFCC99"/>
          </w:tcPr>
          <w:p w14:paraId="54C1D077" w14:textId="361FA93B" w:rsidR="000A0828" w:rsidRDefault="004C00F3" w:rsidP="006C4613">
            <w:pPr>
              <w:pStyle w:val="TableParagraph"/>
              <w:spacing w:before="132"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8778" w:type="dxa"/>
            <w:gridSpan w:val="2"/>
          </w:tcPr>
          <w:p w14:paraId="233C764E" w14:textId="77777777" w:rsidR="005A3D9B" w:rsidRDefault="000A0828" w:rsidP="006C4613">
            <w:pPr>
              <w:pStyle w:val="TableParagraph"/>
              <w:ind w:left="0"/>
              <w:rPr>
                <w:i/>
                <w:sz w:val="20"/>
              </w:rPr>
            </w:pPr>
            <w:r>
              <w:rPr>
                <w:sz w:val="20"/>
              </w:rPr>
              <w:t>Tasso di disoccupazione</w:t>
            </w:r>
            <w:r w:rsidR="009A6E5E">
              <w:rPr>
                <w:sz w:val="20"/>
              </w:rPr>
              <w:t>.</w:t>
            </w:r>
            <w:r w:rsidR="00F03AB9">
              <w:rPr>
                <w:sz w:val="20"/>
              </w:rPr>
              <w:t xml:space="preserve"> </w:t>
            </w:r>
            <w:r w:rsidR="00F54FAE">
              <w:rPr>
                <w:i/>
                <w:sz w:val="20"/>
              </w:rPr>
              <w:t>L’anno di riferimento è il 2019.</w:t>
            </w:r>
            <w:r w:rsidR="005A3D9B">
              <w:rPr>
                <w:i/>
                <w:sz w:val="20"/>
              </w:rPr>
              <w:t xml:space="preserve"> </w:t>
            </w:r>
          </w:p>
          <w:p w14:paraId="2A673807" w14:textId="4CEFB696" w:rsidR="000A0828" w:rsidRDefault="005A3D9B" w:rsidP="006C4613">
            <w:pPr>
              <w:pStyle w:val="TableParagraph"/>
              <w:ind w:left="0"/>
              <w:rPr>
                <w:i/>
                <w:sz w:val="20"/>
              </w:rPr>
            </w:pPr>
            <w:r>
              <w:rPr>
                <w:i/>
                <w:sz w:val="20"/>
              </w:rPr>
              <w:t>Termine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confronto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è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aree</w:t>
            </w:r>
            <w:r>
              <w:rPr>
                <w:i/>
                <w:spacing w:val="-2"/>
                <w:sz w:val="20"/>
              </w:rPr>
              <w:t xml:space="preserve"> Leader a</w:t>
            </w:r>
            <w:r>
              <w:rPr>
                <w:i/>
                <w:sz w:val="20"/>
              </w:rPr>
              <w:t>mmissibili.</w:t>
            </w:r>
          </w:p>
        </w:tc>
      </w:tr>
      <w:tr w:rsidR="009A6E5E" w14:paraId="752FF5B4" w14:textId="77777777" w:rsidTr="006C4613">
        <w:trPr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CC99"/>
          </w:tcPr>
          <w:p w14:paraId="45087A49" w14:textId="77777777" w:rsidR="009A6E5E" w:rsidRDefault="009A6E5E" w:rsidP="009A6E5E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714813E4" w14:textId="6525D41B" w:rsidR="009A6E5E" w:rsidRDefault="009A6E5E" w:rsidP="009A6E5E">
            <w:pPr>
              <w:pStyle w:val="TableParagraph"/>
              <w:spacing w:line="225" w:lineRule="exact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superiore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</w:p>
        </w:tc>
      </w:tr>
      <w:tr w:rsidR="009A6E5E" w14:paraId="7A66B2DE" w14:textId="77777777" w:rsidTr="006C4613">
        <w:trPr>
          <w:trHeight w:val="244"/>
        </w:trPr>
        <w:tc>
          <w:tcPr>
            <w:tcW w:w="710" w:type="dxa"/>
            <w:vMerge/>
            <w:tcBorders>
              <w:top w:val="nil"/>
            </w:tcBorders>
            <w:shd w:val="clear" w:color="auto" w:fill="FFCC99"/>
          </w:tcPr>
          <w:p w14:paraId="4BF1FF8A" w14:textId="77777777" w:rsidR="009A6E5E" w:rsidRDefault="009A6E5E" w:rsidP="009A6E5E">
            <w:pPr>
              <w:rPr>
                <w:sz w:val="2"/>
                <w:szCs w:val="2"/>
              </w:rPr>
            </w:pPr>
          </w:p>
        </w:tc>
        <w:tc>
          <w:tcPr>
            <w:tcW w:w="8778" w:type="dxa"/>
            <w:gridSpan w:val="2"/>
          </w:tcPr>
          <w:p w14:paraId="1DE5226F" w14:textId="7746FD0D" w:rsidR="009A6E5E" w:rsidRDefault="009A6E5E" w:rsidP="009A6E5E">
            <w:pPr>
              <w:pStyle w:val="TableParagraph"/>
              <w:ind w:left="712"/>
              <w:rPr>
                <w:i/>
                <w:sz w:val="20"/>
              </w:rPr>
            </w:pPr>
            <w:r>
              <w:rPr>
                <w:i/>
                <w:sz w:val="20"/>
              </w:rPr>
              <w:t>inferiore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uguale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media</w:t>
            </w:r>
          </w:p>
        </w:tc>
      </w:tr>
    </w:tbl>
    <w:p w14:paraId="0954D1D6" w14:textId="40225C95" w:rsidR="000A0828" w:rsidRDefault="000A0828" w:rsidP="00606043">
      <w:pPr>
        <w:pStyle w:val="Corpotesto"/>
        <w:ind w:left="138" w:right="318"/>
      </w:pPr>
    </w:p>
    <w:p w14:paraId="0146A091" w14:textId="0D8A8563" w:rsidR="000A0828" w:rsidRDefault="000A0828" w:rsidP="00606043">
      <w:pPr>
        <w:pStyle w:val="Corpotesto"/>
        <w:ind w:left="138" w:right="318"/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793"/>
        <w:gridCol w:w="859"/>
      </w:tblGrid>
      <w:tr w:rsidR="000A0828" w14:paraId="05BA1D96" w14:textId="77777777" w:rsidTr="006C4613">
        <w:trPr>
          <w:trHeight w:val="244"/>
        </w:trPr>
        <w:tc>
          <w:tcPr>
            <w:tcW w:w="8502" w:type="dxa"/>
            <w:gridSpan w:val="2"/>
            <w:shd w:val="clear" w:color="auto" w:fill="CCFFFF"/>
          </w:tcPr>
          <w:p w14:paraId="2E7B9ACA" w14:textId="77777777" w:rsidR="000A0828" w:rsidRDefault="000A0828" w:rsidP="006C4613">
            <w:pPr>
              <w:pStyle w:val="TableParagraph"/>
              <w:ind w:left="143"/>
              <w:rPr>
                <w:b/>
                <w:sz w:val="20"/>
              </w:rPr>
            </w:pPr>
            <w:bookmarkStart w:id="4" w:name="OLE_LINK5"/>
            <w:r>
              <w:rPr>
                <w:b/>
                <w:sz w:val="20"/>
              </w:rPr>
              <w:t>4.</w:t>
            </w:r>
            <w:r>
              <w:rPr>
                <w:b/>
                <w:spacing w:val="-4"/>
                <w:sz w:val="20"/>
              </w:rPr>
              <w:t xml:space="preserve"> </w:t>
            </w:r>
            <w:r w:rsidRPr="00A15DD4">
              <w:rPr>
                <w:b/>
                <w:bCs/>
                <w:sz w:val="20"/>
              </w:rPr>
              <w:t>Modalità di gestione, attuazione, sorveglianza della SSL</w:t>
            </w:r>
          </w:p>
        </w:tc>
        <w:tc>
          <w:tcPr>
            <w:tcW w:w="859" w:type="dxa"/>
            <w:shd w:val="clear" w:color="auto" w:fill="CCFFFF"/>
          </w:tcPr>
          <w:p w14:paraId="56EE0EC9" w14:textId="77777777" w:rsidR="000A0828" w:rsidRDefault="000A0828" w:rsidP="006C4613">
            <w:pPr>
              <w:pStyle w:val="TableParagraph"/>
              <w:ind w:left="0" w:right="2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0A0828" w14:paraId="523B362F" w14:textId="77777777" w:rsidTr="006C4613">
        <w:trPr>
          <w:trHeight w:val="456"/>
        </w:trPr>
        <w:tc>
          <w:tcPr>
            <w:tcW w:w="709" w:type="dxa"/>
            <w:vMerge w:val="restart"/>
            <w:shd w:val="clear" w:color="auto" w:fill="CCFFFF"/>
          </w:tcPr>
          <w:p w14:paraId="500DB625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39117B30" w14:textId="77777777" w:rsidR="000A0828" w:rsidRDefault="000A0828" w:rsidP="006C4613">
            <w:pPr>
              <w:pStyle w:val="TableParagraph"/>
              <w:spacing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8652" w:type="dxa"/>
            <w:gridSpan w:val="2"/>
          </w:tcPr>
          <w:p w14:paraId="67841C36" w14:textId="7903F932" w:rsidR="000A0828" w:rsidRDefault="000A0828" w:rsidP="00FE1C4A">
            <w:pPr>
              <w:pStyle w:val="TableParagraph"/>
              <w:spacing w:line="243" w:lineRule="exact"/>
              <w:ind w:left="0" w:right="-15"/>
              <w:rPr>
                <w:sz w:val="20"/>
              </w:rPr>
            </w:pPr>
            <w:r>
              <w:rPr>
                <w:sz w:val="20"/>
              </w:rPr>
              <w:t>Organizzazione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Gal</w:t>
            </w:r>
            <w:r>
              <w:rPr>
                <w:spacing w:val="24"/>
                <w:sz w:val="20"/>
              </w:rPr>
              <w:t xml:space="preserve"> </w:t>
            </w:r>
            <w:r w:rsidR="00FE1C4A">
              <w:rPr>
                <w:sz w:val="20"/>
              </w:rPr>
              <w:t>–</w:t>
            </w:r>
            <w:r>
              <w:rPr>
                <w:spacing w:val="19"/>
                <w:sz w:val="20"/>
              </w:rPr>
              <w:t xml:space="preserve"> </w:t>
            </w:r>
            <w:r w:rsidR="00FE1C4A">
              <w:rPr>
                <w:spacing w:val="19"/>
                <w:sz w:val="20"/>
              </w:rPr>
              <w:t>Definizione delle m</w:t>
            </w:r>
            <w:r>
              <w:rPr>
                <w:sz w:val="20"/>
              </w:rPr>
              <w:t>odalità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organizzative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profili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finalizzati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all’attuazione,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 w:rsidR="00FE1C4A">
              <w:rPr>
                <w:sz w:val="20"/>
              </w:rPr>
              <w:t xml:space="preserve"> </w:t>
            </w:r>
            <w:r>
              <w:rPr>
                <w:sz w:val="20"/>
              </w:rPr>
              <w:t>monitoraggio,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rendicontazione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</w:p>
        </w:tc>
      </w:tr>
      <w:tr w:rsidR="000A0828" w14:paraId="242699CD" w14:textId="77777777" w:rsidTr="006C4613">
        <w:trPr>
          <w:trHeight w:val="265"/>
        </w:trPr>
        <w:tc>
          <w:tcPr>
            <w:tcW w:w="709" w:type="dxa"/>
            <w:vMerge/>
            <w:shd w:val="clear" w:color="auto" w:fill="CCFFFF"/>
          </w:tcPr>
          <w:p w14:paraId="449A7880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</w:tc>
        <w:tc>
          <w:tcPr>
            <w:tcW w:w="8652" w:type="dxa"/>
            <w:gridSpan w:val="2"/>
          </w:tcPr>
          <w:p w14:paraId="750D8EA7" w14:textId="77777777" w:rsidR="000A0828" w:rsidRDefault="000A0828" w:rsidP="006C4613">
            <w:pPr>
              <w:pStyle w:val="TableParagraph"/>
              <w:spacing w:line="243" w:lineRule="exact"/>
              <w:ind w:left="0" w:right="-15"/>
              <w:rPr>
                <w:sz w:val="20"/>
              </w:rPr>
            </w:pPr>
            <w:r>
              <w:rPr>
                <w:i/>
                <w:sz w:val="20"/>
              </w:rPr>
              <w:t xml:space="preserve">                  definizione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parziale</w:t>
            </w:r>
          </w:p>
        </w:tc>
      </w:tr>
      <w:tr w:rsidR="000A0828" w14:paraId="164153CD" w14:textId="77777777" w:rsidTr="006C4613">
        <w:trPr>
          <w:trHeight w:val="273"/>
        </w:trPr>
        <w:tc>
          <w:tcPr>
            <w:tcW w:w="709" w:type="dxa"/>
            <w:vMerge/>
            <w:shd w:val="clear" w:color="auto" w:fill="CCFFFF"/>
          </w:tcPr>
          <w:p w14:paraId="1733FBDA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</w:tc>
        <w:tc>
          <w:tcPr>
            <w:tcW w:w="8652" w:type="dxa"/>
            <w:gridSpan w:val="2"/>
          </w:tcPr>
          <w:p w14:paraId="40519EAE" w14:textId="77777777" w:rsidR="000A0828" w:rsidRDefault="000A0828" w:rsidP="006C4613">
            <w:pPr>
              <w:pStyle w:val="TableParagraph"/>
              <w:spacing w:line="243" w:lineRule="exact"/>
              <w:ind w:left="0" w:right="-15"/>
              <w:rPr>
                <w:sz w:val="20"/>
              </w:rPr>
            </w:pPr>
            <w:r>
              <w:rPr>
                <w:i/>
                <w:sz w:val="20"/>
              </w:rPr>
              <w:t xml:space="preserve">                 definizione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completa</w:t>
            </w:r>
          </w:p>
        </w:tc>
      </w:tr>
      <w:tr w:rsidR="000A0828" w14:paraId="7F0824E1" w14:textId="77777777" w:rsidTr="006C4613">
        <w:trPr>
          <w:trHeight w:val="489"/>
        </w:trPr>
        <w:tc>
          <w:tcPr>
            <w:tcW w:w="709" w:type="dxa"/>
            <w:vMerge w:val="restart"/>
            <w:shd w:val="clear" w:color="auto" w:fill="CCFFFF"/>
          </w:tcPr>
          <w:p w14:paraId="6338AA19" w14:textId="77777777" w:rsidR="000A0828" w:rsidRDefault="000A0828" w:rsidP="006C4613">
            <w:pPr>
              <w:pStyle w:val="TableParagraph"/>
              <w:spacing w:line="240" w:lineRule="auto"/>
              <w:ind w:left="251"/>
              <w:rPr>
                <w:b/>
                <w:sz w:val="20"/>
              </w:rPr>
            </w:pPr>
            <w:r w:rsidRPr="00606043">
              <w:rPr>
                <w:sz w:val="20"/>
              </w:rPr>
              <w:t>4.2</w:t>
            </w:r>
          </w:p>
        </w:tc>
        <w:tc>
          <w:tcPr>
            <w:tcW w:w="8652" w:type="dxa"/>
            <w:gridSpan w:val="2"/>
          </w:tcPr>
          <w:p w14:paraId="0FE27DFE" w14:textId="77777777" w:rsidR="000A0828" w:rsidRDefault="000A0828" w:rsidP="006C4613">
            <w:pPr>
              <w:pStyle w:val="TableParagraph"/>
              <w:spacing w:before="1" w:line="243" w:lineRule="exact"/>
              <w:ind w:left="61"/>
              <w:rPr>
                <w:sz w:val="20"/>
              </w:rPr>
            </w:pPr>
            <w:r w:rsidRPr="00F97535">
              <w:rPr>
                <w:spacing w:val="-3"/>
                <w:sz w:val="20"/>
              </w:rPr>
              <w:t>Modalità di attuazione, gestione e sorveglianza delle SSL</w:t>
            </w:r>
            <w:r>
              <w:rPr>
                <w:spacing w:val="-3"/>
                <w:sz w:val="20"/>
              </w:rPr>
              <w:t xml:space="preserve">- </w:t>
            </w:r>
            <w:r w:rsidRPr="00F97535">
              <w:rPr>
                <w:spacing w:val="-3"/>
                <w:sz w:val="20"/>
              </w:rPr>
              <w:t>Definizione delle procedure inerenti alle procedure decisionali, controllo, valutazione e monitoraggio delle operazioni</w:t>
            </w:r>
          </w:p>
        </w:tc>
      </w:tr>
      <w:tr w:rsidR="000A0828" w14:paraId="3C421601" w14:textId="77777777" w:rsidTr="006C4613">
        <w:trPr>
          <w:trHeight w:val="244"/>
        </w:trPr>
        <w:tc>
          <w:tcPr>
            <w:tcW w:w="709" w:type="dxa"/>
            <w:vMerge/>
            <w:shd w:val="clear" w:color="auto" w:fill="CCFFFF"/>
          </w:tcPr>
          <w:p w14:paraId="767BC100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652" w:type="dxa"/>
            <w:gridSpan w:val="2"/>
          </w:tcPr>
          <w:p w14:paraId="04A8012F" w14:textId="77777777" w:rsidR="000A0828" w:rsidRDefault="000A0828" w:rsidP="006C4613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definizione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parziale</w:t>
            </w:r>
          </w:p>
        </w:tc>
      </w:tr>
      <w:tr w:rsidR="000A0828" w14:paraId="5CEBBD95" w14:textId="77777777" w:rsidTr="006C4613">
        <w:trPr>
          <w:trHeight w:val="242"/>
        </w:trPr>
        <w:tc>
          <w:tcPr>
            <w:tcW w:w="709" w:type="dxa"/>
            <w:vMerge/>
            <w:shd w:val="clear" w:color="auto" w:fill="CCFFFF"/>
          </w:tcPr>
          <w:p w14:paraId="71044681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652" w:type="dxa"/>
            <w:gridSpan w:val="2"/>
          </w:tcPr>
          <w:p w14:paraId="4C11AB76" w14:textId="77777777" w:rsidR="000A0828" w:rsidRDefault="000A0828" w:rsidP="006C4613">
            <w:pPr>
              <w:pStyle w:val="TableParagraph"/>
              <w:spacing w:line="222" w:lineRule="exact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definizione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completa</w:t>
            </w:r>
          </w:p>
        </w:tc>
      </w:tr>
      <w:tr w:rsidR="000A0828" w14:paraId="77CDA605" w14:textId="77777777" w:rsidTr="006C4613">
        <w:trPr>
          <w:trHeight w:val="489"/>
        </w:trPr>
        <w:tc>
          <w:tcPr>
            <w:tcW w:w="709" w:type="dxa"/>
            <w:vMerge w:val="restart"/>
            <w:shd w:val="clear" w:color="auto" w:fill="CCFFFF"/>
          </w:tcPr>
          <w:p w14:paraId="5AD4F6A9" w14:textId="77777777" w:rsidR="000A0828" w:rsidRDefault="000A0828" w:rsidP="006C4613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14:paraId="3707A310" w14:textId="77777777" w:rsidR="000A0828" w:rsidRDefault="000A0828" w:rsidP="006C4613">
            <w:pPr>
              <w:pStyle w:val="TableParagraph"/>
              <w:spacing w:before="2" w:line="240" w:lineRule="auto"/>
              <w:ind w:left="0"/>
              <w:rPr>
                <w:b/>
                <w:sz w:val="21"/>
              </w:rPr>
            </w:pPr>
          </w:p>
          <w:p w14:paraId="3B076558" w14:textId="77777777" w:rsidR="000A0828" w:rsidRDefault="000A0828" w:rsidP="006C4613">
            <w:pPr>
              <w:pStyle w:val="TableParagraph"/>
              <w:spacing w:line="240" w:lineRule="auto"/>
              <w:ind w:left="251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8652" w:type="dxa"/>
            <w:gridSpan w:val="2"/>
          </w:tcPr>
          <w:p w14:paraId="25C7B437" w14:textId="77777777" w:rsidR="000A0828" w:rsidRDefault="000A0828" w:rsidP="006C4613">
            <w:pPr>
              <w:pStyle w:val="TableParagraph"/>
              <w:spacing w:before="1" w:line="243" w:lineRule="exact"/>
              <w:ind w:left="61"/>
              <w:rPr>
                <w:spacing w:val="-3"/>
                <w:sz w:val="20"/>
              </w:rPr>
            </w:pPr>
            <w:r>
              <w:rPr>
                <w:sz w:val="20"/>
              </w:rPr>
              <w:t>Cronoprogramma</w:t>
            </w:r>
            <w:r>
              <w:rPr>
                <w:spacing w:val="-3"/>
                <w:sz w:val="20"/>
              </w:rPr>
              <w:t xml:space="preserve"> finanziario e delle attività </w:t>
            </w:r>
          </w:p>
          <w:p w14:paraId="79597440" w14:textId="77777777" w:rsidR="000A0828" w:rsidRDefault="000A0828" w:rsidP="006C4613">
            <w:pPr>
              <w:pStyle w:val="TableParagraph"/>
              <w:spacing w:before="1" w:line="243" w:lineRule="exact"/>
              <w:ind w:left="61"/>
              <w:rPr>
                <w:sz w:val="20"/>
              </w:rPr>
            </w:pPr>
            <w:r>
              <w:rPr>
                <w:sz w:val="20"/>
              </w:rPr>
              <w:t>Livello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cronoprogramma</w:t>
            </w:r>
          </w:p>
        </w:tc>
      </w:tr>
      <w:tr w:rsidR="000A0828" w14:paraId="174834A4" w14:textId="77777777" w:rsidTr="006C4613">
        <w:trPr>
          <w:trHeight w:val="244"/>
        </w:trPr>
        <w:tc>
          <w:tcPr>
            <w:tcW w:w="709" w:type="dxa"/>
            <w:vMerge/>
            <w:tcBorders>
              <w:top w:val="nil"/>
            </w:tcBorders>
            <w:shd w:val="clear" w:color="auto" w:fill="CCFFFF"/>
          </w:tcPr>
          <w:p w14:paraId="276707E0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652" w:type="dxa"/>
            <w:gridSpan w:val="2"/>
          </w:tcPr>
          <w:p w14:paraId="36A5F22B" w14:textId="77777777" w:rsidR="000A0828" w:rsidRDefault="000A0828" w:rsidP="006C4613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definizione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parziale</w:t>
            </w:r>
          </w:p>
        </w:tc>
      </w:tr>
      <w:tr w:rsidR="000A0828" w14:paraId="21B9DF12" w14:textId="77777777" w:rsidTr="006C4613">
        <w:trPr>
          <w:trHeight w:val="244"/>
        </w:trPr>
        <w:tc>
          <w:tcPr>
            <w:tcW w:w="709" w:type="dxa"/>
            <w:vMerge/>
            <w:tcBorders>
              <w:top w:val="nil"/>
            </w:tcBorders>
            <w:shd w:val="clear" w:color="auto" w:fill="CCFFFF"/>
          </w:tcPr>
          <w:p w14:paraId="60A12CF9" w14:textId="77777777" w:rsidR="000A0828" w:rsidRDefault="000A0828" w:rsidP="006C4613">
            <w:pPr>
              <w:rPr>
                <w:sz w:val="2"/>
                <w:szCs w:val="2"/>
              </w:rPr>
            </w:pPr>
          </w:p>
        </w:tc>
        <w:tc>
          <w:tcPr>
            <w:tcW w:w="8652" w:type="dxa"/>
            <w:gridSpan w:val="2"/>
          </w:tcPr>
          <w:p w14:paraId="22473B47" w14:textId="77777777" w:rsidR="000A0828" w:rsidRDefault="000A0828" w:rsidP="006C4613">
            <w:pPr>
              <w:pStyle w:val="TableParagraph"/>
              <w:ind w:left="716"/>
              <w:rPr>
                <w:i/>
                <w:sz w:val="20"/>
              </w:rPr>
            </w:pPr>
            <w:r>
              <w:rPr>
                <w:i/>
                <w:sz w:val="20"/>
              </w:rPr>
              <w:t>definizione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completa</w:t>
            </w:r>
          </w:p>
        </w:tc>
      </w:tr>
      <w:bookmarkEnd w:id="4"/>
    </w:tbl>
    <w:p w14:paraId="162BEEFA" w14:textId="6811B0EA" w:rsidR="000A0828" w:rsidRDefault="000A0828" w:rsidP="00606043">
      <w:pPr>
        <w:pStyle w:val="Corpotesto"/>
        <w:ind w:left="138" w:right="318"/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3"/>
        <w:gridCol w:w="1134"/>
      </w:tblGrid>
      <w:tr w:rsidR="000A0828" w14:paraId="66757DBA" w14:textId="77777777" w:rsidTr="000A0828">
        <w:trPr>
          <w:trHeight w:val="244"/>
        </w:trPr>
        <w:tc>
          <w:tcPr>
            <w:tcW w:w="8213" w:type="dxa"/>
          </w:tcPr>
          <w:p w14:paraId="2F21519D" w14:textId="77777777" w:rsidR="000A0828" w:rsidRDefault="000A0828" w:rsidP="006C4613">
            <w:pPr>
              <w:pStyle w:val="TableParagraph"/>
              <w:ind w:left="0" w:right="6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MASSIMO</w:t>
            </w:r>
          </w:p>
        </w:tc>
        <w:tc>
          <w:tcPr>
            <w:tcW w:w="1134" w:type="dxa"/>
          </w:tcPr>
          <w:p w14:paraId="2C44CCE7" w14:textId="77777777" w:rsidR="000A0828" w:rsidRDefault="000A0828" w:rsidP="006C4613">
            <w:pPr>
              <w:pStyle w:val="TableParagraph"/>
              <w:ind w:left="0" w:right="27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14:paraId="09BCE81D" w14:textId="176CE2C1" w:rsidR="000A0828" w:rsidRDefault="000A0828" w:rsidP="00606043">
      <w:pPr>
        <w:pStyle w:val="Corpotesto"/>
        <w:ind w:left="138" w:right="318"/>
      </w:pPr>
    </w:p>
    <w:bookmarkEnd w:id="2"/>
    <w:p w14:paraId="4743B71E" w14:textId="0BD4CBCC" w:rsidR="00C62104" w:rsidRDefault="00C62104" w:rsidP="00606043">
      <w:pPr>
        <w:pStyle w:val="Corpotesto"/>
        <w:ind w:left="138" w:right="318"/>
      </w:pPr>
    </w:p>
    <w:p w14:paraId="7D9B1909" w14:textId="51F17724" w:rsidR="00C62104" w:rsidRDefault="00C62104" w:rsidP="00606043">
      <w:pPr>
        <w:pStyle w:val="Corpotesto"/>
        <w:ind w:left="138" w:right="318"/>
      </w:pPr>
      <w:r>
        <w:t xml:space="preserve">Non sono ammissibili i Piani che non ottengono punteggio </w:t>
      </w:r>
      <w:r w:rsidR="00137FDD">
        <w:t>negli</w:t>
      </w:r>
      <w:r>
        <w:t xml:space="preserve"> degli elementi di valutazione </w:t>
      </w:r>
      <w:r w:rsidRPr="005F1F63">
        <w:t>1.1, 1.2 e 1.3.</w:t>
      </w:r>
    </w:p>
    <w:p w14:paraId="344DE4C8" w14:textId="77777777" w:rsidR="00137FDD" w:rsidRDefault="00E054BD" w:rsidP="00137FDD">
      <w:pPr>
        <w:pStyle w:val="Pa37"/>
        <w:spacing w:after="40"/>
        <w:ind w:firstLine="138"/>
        <w:jc w:val="both"/>
        <w:rPr>
          <w:rFonts w:ascii="Calibri" w:eastAsia="Calibri" w:hAnsi="Calibri" w:cs="Calibri"/>
          <w:sz w:val="20"/>
          <w:szCs w:val="20"/>
        </w:rPr>
      </w:pPr>
      <w:r w:rsidRPr="00E054BD">
        <w:rPr>
          <w:rFonts w:ascii="Calibri" w:eastAsia="Calibri" w:hAnsi="Calibri" w:cs="Calibri"/>
          <w:sz w:val="20"/>
          <w:szCs w:val="20"/>
        </w:rPr>
        <w:t xml:space="preserve">Sono ritenuti ammissibili i Piani che totalizzano almeno 40 punti. </w:t>
      </w:r>
    </w:p>
    <w:p w14:paraId="75A4A7D2" w14:textId="014AFF5A" w:rsidR="00E054BD" w:rsidRPr="00E054BD" w:rsidRDefault="00E054BD" w:rsidP="00137FDD">
      <w:pPr>
        <w:pStyle w:val="Pa37"/>
        <w:spacing w:after="40"/>
        <w:ind w:firstLine="138"/>
        <w:jc w:val="both"/>
        <w:rPr>
          <w:rFonts w:ascii="Calibri" w:eastAsia="Calibri" w:hAnsi="Calibri" w:cs="Calibri"/>
          <w:sz w:val="20"/>
          <w:szCs w:val="20"/>
        </w:rPr>
      </w:pPr>
      <w:r w:rsidRPr="00E054BD">
        <w:rPr>
          <w:rFonts w:cs="Calibri"/>
          <w:sz w:val="20"/>
          <w:szCs w:val="20"/>
        </w:rPr>
        <w:t>Non sono ammissibili i Piani il cui punteggio per il criterio “</w:t>
      </w:r>
      <w:r>
        <w:rPr>
          <w:rFonts w:cs="Calibri"/>
          <w:sz w:val="20"/>
          <w:szCs w:val="20"/>
        </w:rPr>
        <w:t>qualità dell</w:t>
      </w:r>
      <w:r w:rsidR="005F1F63">
        <w:rPr>
          <w:rFonts w:cs="Calibri"/>
          <w:sz w:val="20"/>
          <w:szCs w:val="20"/>
        </w:rPr>
        <w:t>a</w:t>
      </w:r>
      <w:r>
        <w:rPr>
          <w:rFonts w:cs="Calibri"/>
          <w:sz w:val="20"/>
          <w:szCs w:val="20"/>
        </w:rPr>
        <w:t xml:space="preserve"> SSL</w:t>
      </w:r>
      <w:r w:rsidRPr="00E054BD">
        <w:rPr>
          <w:rFonts w:cs="Calibri"/>
          <w:sz w:val="20"/>
          <w:szCs w:val="20"/>
        </w:rPr>
        <w:t>” è inferiore a 2</w:t>
      </w:r>
      <w:r w:rsidR="00137FDD">
        <w:rPr>
          <w:rFonts w:cs="Calibri"/>
          <w:sz w:val="20"/>
          <w:szCs w:val="20"/>
        </w:rPr>
        <w:t>3</w:t>
      </w:r>
      <w:r w:rsidRPr="00E054BD">
        <w:rPr>
          <w:rFonts w:cs="Calibri"/>
          <w:sz w:val="20"/>
          <w:szCs w:val="20"/>
        </w:rPr>
        <w:t xml:space="preserve"> punti.</w:t>
      </w:r>
    </w:p>
    <w:sectPr w:rsidR="00E054BD" w:rsidRPr="00E054BD">
      <w:headerReference w:type="default" r:id="rId7"/>
      <w:footerReference w:type="default" r:id="rId8"/>
      <w:pgSz w:w="11900" w:h="16850"/>
      <w:pgMar w:top="1360" w:right="980" w:bottom="580" w:left="1280" w:header="484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62CFF" w14:textId="77777777" w:rsidR="005B774B" w:rsidRDefault="005B774B">
      <w:r>
        <w:separator/>
      </w:r>
    </w:p>
  </w:endnote>
  <w:endnote w:type="continuationSeparator" w:id="0">
    <w:p w14:paraId="367F2637" w14:textId="77777777" w:rsidR="005B774B" w:rsidRDefault="005B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01A13" w14:textId="77777777" w:rsidR="00E2408A" w:rsidRDefault="005B6042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76217344" behindDoc="1" locked="0" layoutInCell="1" allowOverlap="1" wp14:anchorId="28C10C54" wp14:editId="1102BD26">
              <wp:simplePos x="0" y="0"/>
              <wp:positionH relativeFrom="page">
                <wp:posOffset>882650</wp:posOffset>
              </wp:positionH>
              <wp:positionV relativeFrom="page">
                <wp:posOffset>10264140</wp:posOffset>
              </wp:positionV>
              <wp:extent cx="5974080" cy="635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408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261F7D" id="Rectangle 2" o:spid="_x0000_s1026" style="position:absolute;margin-left:69.5pt;margin-top:808.2pt;width:470.4pt;height:.5pt;z-index:-2709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76217856" behindDoc="1" locked="0" layoutInCell="1" allowOverlap="1" wp14:anchorId="311F0AFC" wp14:editId="0EF53786">
              <wp:simplePos x="0" y="0"/>
              <wp:positionH relativeFrom="page">
                <wp:posOffset>3750945</wp:posOffset>
              </wp:positionH>
              <wp:positionV relativeFrom="page">
                <wp:posOffset>10288905</wp:posOffset>
              </wp:positionV>
              <wp:extent cx="276860" cy="1276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86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58DC7" w14:textId="77777777" w:rsidR="00E2408A" w:rsidRDefault="004B29E6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F0AF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5.35pt;margin-top:810.15pt;width:21.8pt;height:10.05pt;z-index:-2709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" filled="f" stroked="f">
              <v:textbox inset="0,0,0,0">
                <w:txbxContent>
                  <w:p w14:paraId="30F58DC7" w14:textId="77777777" w:rsidR="00E2408A" w:rsidRDefault="004B29E6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115BA" w14:textId="77777777" w:rsidR="005B774B" w:rsidRDefault="005B774B">
      <w:r>
        <w:separator/>
      </w:r>
    </w:p>
  </w:footnote>
  <w:footnote w:type="continuationSeparator" w:id="0">
    <w:p w14:paraId="51AF5396" w14:textId="77777777" w:rsidR="005B774B" w:rsidRDefault="005B7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186CB" w14:textId="77777777" w:rsidR="00E2408A" w:rsidRDefault="005B6042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76216320" behindDoc="1" locked="0" layoutInCell="1" allowOverlap="1" wp14:anchorId="3918AF75" wp14:editId="030FFAE4">
              <wp:simplePos x="0" y="0"/>
              <wp:positionH relativeFrom="page">
                <wp:posOffset>882650</wp:posOffset>
              </wp:positionH>
              <wp:positionV relativeFrom="page">
                <wp:posOffset>548640</wp:posOffset>
              </wp:positionV>
              <wp:extent cx="597408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408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ECC94F" id="Rectangle 4" o:spid="_x0000_s1026" style="position:absolute;margin-left:69.5pt;margin-top:43.2pt;width:470.4pt;height:.5pt;z-index:-271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76216832" behindDoc="1" locked="0" layoutInCell="1" allowOverlap="1" wp14:anchorId="1718B913" wp14:editId="2A80C2E1">
              <wp:simplePos x="0" y="0"/>
              <wp:positionH relativeFrom="page">
                <wp:posOffset>4775200</wp:posOffset>
              </wp:positionH>
              <wp:positionV relativeFrom="page">
                <wp:posOffset>294640</wp:posOffset>
              </wp:positionV>
              <wp:extent cx="2077085" cy="2527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7085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AFA16" w14:textId="656F7930" w:rsidR="00E2408A" w:rsidRDefault="00E2408A">
                          <w:pPr>
                            <w:spacing w:before="1"/>
                            <w:ind w:right="22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8B9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6pt;margin-top:23.2pt;width:163.55pt;height:19.9pt;z-index:-2709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" filled="f" stroked="f">
              <v:textbox inset="0,0,0,0">
                <w:txbxContent>
                  <w:p w14:paraId="232AFA16" w14:textId="656F7930" w:rsidR="00E2408A" w:rsidRDefault="00E2408A">
                    <w:pPr>
                      <w:spacing w:before="1"/>
                      <w:ind w:right="22"/>
                      <w:jc w:val="right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999"/>
    <w:multiLevelType w:val="hybridMultilevel"/>
    <w:tmpl w:val="D7D21444"/>
    <w:lvl w:ilvl="0" w:tplc="D640D3F8">
      <w:start w:val="1"/>
      <w:numFmt w:val="decimal"/>
      <w:lvlText w:val="%1"/>
      <w:lvlJc w:val="left"/>
      <w:pPr>
        <w:ind w:left="422" w:hanging="284"/>
      </w:pPr>
      <w:rPr>
        <w:rFonts w:hint="default"/>
        <w:w w:val="99"/>
        <w:lang w:val="it-IT" w:eastAsia="en-US" w:bidi="ar-SA"/>
      </w:rPr>
    </w:lvl>
    <w:lvl w:ilvl="1" w:tplc="77E89B18">
      <w:numFmt w:val="bullet"/>
      <w:lvlText w:val="•"/>
      <w:lvlJc w:val="left"/>
      <w:pPr>
        <w:ind w:left="1341" w:hanging="284"/>
      </w:pPr>
      <w:rPr>
        <w:rFonts w:hint="default"/>
        <w:lang w:val="it-IT" w:eastAsia="en-US" w:bidi="ar-SA"/>
      </w:rPr>
    </w:lvl>
    <w:lvl w:ilvl="2" w:tplc="6220BFA4">
      <w:numFmt w:val="bullet"/>
      <w:lvlText w:val="•"/>
      <w:lvlJc w:val="left"/>
      <w:pPr>
        <w:ind w:left="2263" w:hanging="284"/>
      </w:pPr>
      <w:rPr>
        <w:rFonts w:hint="default"/>
        <w:lang w:val="it-IT" w:eastAsia="en-US" w:bidi="ar-SA"/>
      </w:rPr>
    </w:lvl>
    <w:lvl w:ilvl="3" w:tplc="AD6466DE">
      <w:numFmt w:val="bullet"/>
      <w:lvlText w:val="•"/>
      <w:lvlJc w:val="left"/>
      <w:pPr>
        <w:ind w:left="3185" w:hanging="284"/>
      </w:pPr>
      <w:rPr>
        <w:rFonts w:hint="default"/>
        <w:lang w:val="it-IT" w:eastAsia="en-US" w:bidi="ar-SA"/>
      </w:rPr>
    </w:lvl>
    <w:lvl w:ilvl="4" w:tplc="C4D222A0">
      <w:numFmt w:val="bullet"/>
      <w:lvlText w:val="•"/>
      <w:lvlJc w:val="left"/>
      <w:pPr>
        <w:ind w:left="4107" w:hanging="284"/>
      </w:pPr>
      <w:rPr>
        <w:rFonts w:hint="default"/>
        <w:lang w:val="it-IT" w:eastAsia="en-US" w:bidi="ar-SA"/>
      </w:rPr>
    </w:lvl>
    <w:lvl w:ilvl="5" w:tplc="C2FA9FF4">
      <w:numFmt w:val="bullet"/>
      <w:lvlText w:val="•"/>
      <w:lvlJc w:val="left"/>
      <w:pPr>
        <w:ind w:left="5029" w:hanging="284"/>
      </w:pPr>
      <w:rPr>
        <w:rFonts w:hint="default"/>
        <w:lang w:val="it-IT" w:eastAsia="en-US" w:bidi="ar-SA"/>
      </w:rPr>
    </w:lvl>
    <w:lvl w:ilvl="6" w:tplc="C40EE76A">
      <w:numFmt w:val="bullet"/>
      <w:lvlText w:val="•"/>
      <w:lvlJc w:val="left"/>
      <w:pPr>
        <w:ind w:left="5951" w:hanging="284"/>
      </w:pPr>
      <w:rPr>
        <w:rFonts w:hint="default"/>
        <w:lang w:val="it-IT" w:eastAsia="en-US" w:bidi="ar-SA"/>
      </w:rPr>
    </w:lvl>
    <w:lvl w:ilvl="7" w:tplc="8C18DAA8">
      <w:numFmt w:val="bullet"/>
      <w:lvlText w:val="•"/>
      <w:lvlJc w:val="left"/>
      <w:pPr>
        <w:ind w:left="6873" w:hanging="284"/>
      </w:pPr>
      <w:rPr>
        <w:rFonts w:hint="default"/>
        <w:lang w:val="it-IT" w:eastAsia="en-US" w:bidi="ar-SA"/>
      </w:rPr>
    </w:lvl>
    <w:lvl w:ilvl="8" w:tplc="00726C76">
      <w:numFmt w:val="bullet"/>
      <w:lvlText w:val="•"/>
      <w:lvlJc w:val="left"/>
      <w:pPr>
        <w:ind w:left="7795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045D16A8"/>
    <w:multiLevelType w:val="hybridMultilevel"/>
    <w:tmpl w:val="E02EF5D0"/>
    <w:lvl w:ilvl="0" w:tplc="B85E8CF4">
      <w:numFmt w:val="bullet"/>
      <w:lvlText w:val="-"/>
      <w:lvlJc w:val="left"/>
      <w:pPr>
        <w:ind w:left="470" w:hanging="40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97AD78E">
      <w:numFmt w:val="bullet"/>
      <w:lvlText w:val="•"/>
      <w:lvlJc w:val="left"/>
      <w:pPr>
        <w:ind w:left="1203" w:hanging="401"/>
      </w:pPr>
      <w:rPr>
        <w:rFonts w:hint="default"/>
        <w:lang w:val="it-IT" w:eastAsia="en-US" w:bidi="ar-SA"/>
      </w:rPr>
    </w:lvl>
    <w:lvl w:ilvl="2" w:tplc="1AD6D07C">
      <w:numFmt w:val="bullet"/>
      <w:lvlText w:val="•"/>
      <w:lvlJc w:val="left"/>
      <w:pPr>
        <w:ind w:left="1927" w:hanging="401"/>
      </w:pPr>
      <w:rPr>
        <w:rFonts w:hint="default"/>
        <w:lang w:val="it-IT" w:eastAsia="en-US" w:bidi="ar-SA"/>
      </w:rPr>
    </w:lvl>
    <w:lvl w:ilvl="3" w:tplc="9E20C19C">
      <w:numFmt w:val="bullet"/>
      <w:lvlText w:val="•"/>
      <w:lvlJc w:val="left"/>
      <w:pPr>
        <w:ind w:left="2650" w:hanging="401"/>
      </w:pPr>
      <w:rPr>
        <w:rFonts w:hint="default"/>
        <w:lang w:val="it-IT" w:eastAsia="en-US" w:bidi="ar-SA"/>
      </w:rPr>
    </w:lvl>
    <w:lvl w:ilvl="4" w:tplc="1448737E">
      <w:numFmt w:val="bullet"/>
      <w:lvlText w:val="•"/>
      <w:lvlJc w:val="left"/>
      <w:pPr>
        <w:ind w:left="3374" w:hanging="401"/>
      </w:pPr>
      <w:rPr>
        <w:rFonts w:hint="default"/>
        <w:lang w:val="it-IT" w:eastAsia="en-US" w:bidi="ar-SA"/>
      </w:rPr>
    </w:lvl>
    <w:lvl w:ilvl="5" w:tplc="14F8CCB8">
      <w:numFmt w:val="bullet"/>
      <w:lvlText w:val="•"/>
      <w:lvlJc w:val="left"/>
      <w:pPr>
        <w:ind w:left="4097" w:hanging="401"/>
      </w:pPr>
      <w:rPr>
        <w:rFonts w:hint="default"/>
        <w:lang w:val="it-IT" w:eastAsia="en-US" w:bidi="ar-SA"/>
      </w:rPr>
    </w:lvl>
    <w:lvl w:ilvl="6" w:tplc="34527DF0">
      <w:numFmt w:val="bullet"/>
      <w:lvlText w:val="•"/>
      <w:lvlJc w:val="left"/>
      <w:pPr>
        <w:ind w:left="4821" w:hanging="401"/>
      </w:pPr>
      <w:rPr>
        <w:rFonts w:hint="default"/>
        <w:lang w:val="it-IT" w:eastAsia="en-US" w:bidi="ar-SA"/>
      </w:rPr>
    </w:lvl>
    <w:lvl w:ilvl="7" w:tplc="D2D8674A">
      <w:numFmt w:val="bullet"/>
      <w:lvlText w:val="•"/>
      <w:lvlJc w:val="left"/>
      <w:pPr>
        <w:ind w:left="5544" w:hanging="401"/>
      </w:pPr>
      <w:rPr>
        <w:rFonts w:hint="default"/>
        <w:lang w:val="it-IT" w:eastAsia="en-US" w:bidi="ar-SA"/>
      </w:rPr>
    </w:lvl>
    <w:lvl w:ilvl="8" w:tplc="0298F21C">
      <w:numFmt w:val="bullet"/>
      <w:lvlText w:val="•"/>
      <w:lvlJc w:val="left"/>
      <w:pPr>
        <w:ind w:left="6268" w:hanging="401"/>
      </w:pPr>
      <w:rPr>
        <w:rFonts w:hint="default"/>
        <w:lang w:val="it-IT" w:eastAsia="en-US" w:bidi="ar-SA"/>
      </w:rPr>
    </w:lvl>
  </w:abstractNum>
  <w:abstractNum w:abstractNumId="2" w15:restartNumberingAfterBreak="0">
    <w:nsid w:val="0C5E129A"/>
    <w:multiLevelType w:val="multilevel"/>
    <w:tmpl w:val="6348448E"/>
    <w:lvl w:ilvl="0">
      <w:start w:val="8"/>
      <w:numFmt w:val="decimal"/>
      <w:lvlText w:val="%1"/>
      <w:lvlJc w:val="left"/>
      <w:pPr>
        <w:ind w:left="688" w:hanging="550"/>
      </w:pPr>
      <w:rPr>
        <w:rFonts w:hint="default"/>
        <w:lang w:val="it-IT" w:eastAsia="en-US" w:bidi="ar-SA"/>
      </w:rPr>
    </w:lvl>
    <w:lvl w:ilvl="1">
      <w:start w:val="6"/>
      <w:numFmt w:val="decimal"/>
      <w:lvlText w:val="%1.%2"/>
      <w:lvlJc w:val="left"/>
      <w:pPr>
        <w:ind w:left="688" w:hanging="550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88" w:hanging="55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67" w:hanging="55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63" w:hanging="55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59" w:hanging="55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5" w:hanging="55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1" w:hanging="55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47" w:hanging="550"/>
      </w:pPr>
      <w:rPr>
        <w:rFonts w:hint="default"/>
        <w:lang w:val="it-IT" w:eastAsia="en-US" w:bidi="ar-SA"/>
      </w:rPr>
    </w:lvl>
  </w:abstractNum>
  <w:abstractNum w:abstractNumId="3" w15:restartNumberingAfterBreak="0">
    <w:nsid w:val="1379354B"/>
    <w:multiLevelType w:val="hybridMultilevel"/>
    <w:tmpl w:val="7042FF7E"/>
    <w:lvl w:ilvl="0" w:tplc="41861DC8">
      <w:numFmt w:val="bullet"/>
      <w:lvlText w:val="-"/>
      <w:lvlJc w:val="left"/>
      <w:pPr>
        <w:ind w:left="424" w:hanging="35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A7475F4">
      <w:numFmt w:val="bullet"/>
      <w:lvlText w:val="•"/>
      <w:lvlJc w:val="left"/>
      <w:pPr>
        <w:ind w:left="1163" w:hanging="356"/>
      </w:pPr>
      <w:rPr>
        <w:rFonts w:hint="default"/>
        <w:lang w:val="it-IT" w:eastAsia="en-US" w:bidi="ar-SA"/>
      </w:rPr>
    </w:lvl>
    <w:lvl w:ilvl="2" w:tplc="797608A8">
      <w:numFmt w:val="bullet"/>
      <w:lvlText w:val="•"/>
      <w:lvlJc w:val="left"/>
      <w:pPr>
        <w:ind w:left="1907" w:hanging="356"/>
      </w:pPr>
      <w:rPr>
        <w:rFonts w:hint="default"/>
        <w:lang w:val="it-IT" w:eastAsia="en-US" w:bidi="ar-SA"/>
      </w:rPr>
    </w:lvl>
    <w:lvl w:ilvl="3" w:tplc="5ABC4B28">
      <w:numFmt w:val="bullet"/>
      <w:lvlText w:val="•"/>
      <w:lvlJc w:val="left"/>
      <w:pPr>
        <w:ind w:left="2651" w:hanging="356"/>
      </w:pPr>
      <w:rPr>
        <w:rFonts w:hint="default"/>
        <w:lang w:val="it-IT" w:eastAsia="en-US" w:bidi="ar-SA"/>
      </w:rPr>
    </w:lvl>
    <w:lvl w:ilvl="4" w:tplc="CF2C8B5A">
      <w:numFmt w:val="bullet"/>
      <w:lvlText w:val="•"/>
      <w:lvlJc w:val="left"/>
      <w:pPr>
        <w:ind w:left="3395" w:hanging="356"/>
      </w:pPr>
      <w:rPr>
        <w:rFonts w:hint="default"/>
        <w:lang w:val="it-IT" w:eastAsia="en-US" w:bidi="ar-SA"/>
      </w:rPr>
    </w:lvl>
    <w:lvl w:ilvl="5" w:tplc="9C7494AC">
      <w:numFmt w:val="bullet"/>
      <w:lvlText w:val="•"/>
      <w:lvlJc w:val="left"/>
      <w:pPr>
        <w:ind w:left="4139" w:hanging="356"/>
      </w:pPr>
      <w:rPr>
        <w:rFonts w:hint="default"/>
        <w:lang w:val="it-IT" w:eastAsia="en-US" w:bidi="ar-SA"/>
      </w:rPr>
    </w:lvl>
    <w:lvl w:ilvl="6" w:tplc="F1B686B8">
      <w:numFmt w:val="bullet"/>
      <w:lvlText w:val="•"/>
      <w:lvlJc w:val="left"/>
      <w:pPr>
        <w:ind w:left="4882" w:hanging="356"/>
      </w:pPr>
      <w:rPr>
        <w:rFonts w:hint="default"/>
        <w:lang w:val="it-IT" w:eastAsia="en-US" w:bidi="ar-SA"/>
      </w:rPr>
    </w:lvl>
    <w:lvl w:ilvl="7" w:tplc="A5704A32">
      <w:numFmt w:val="bullet"/>
      <w:lvlText w:val="•"/>
      <w:lvlJc w:val="left"/>
      <w:pPr>
        <w:ind w:left="5626" w:hanging="356"/>
      </w:pPr>
      <w:rPr>
        <w:rFonts w:hint="default"/>
        <w:lang w:val="it-IT" w:eastAsia="en-US" w:bidi="ar-SA"/>
      </w:rPr>
    </w:lvl>
    <w:lvl w:ilvl="8" w:tplc="CA802DC8">
      <w:numFmt w:val="bullet"/>
      <w:lvlText w:val="•"/>
      <w:lvlJc w:val="left"/>
      <w:pPr>
        <w:ind w:left="6370" w:hanging="356"/>
      </w:pPr>
      <w:rPr>
        <w:rFonts w:hint="default"/>
        <w:lang w:val="it-IT" w:eastAsia="en-US" w:bidi="ar-SA"/>
      </w:rPr>
    </w:lvl>
  </w:abstractNum>
  <w:abstractNum w:abstractNumId="4" w15:restartNumberingAfterBreak="0">
    <w:nsid w:val="17204919"/>
    <w:multiLevelType w:val="multilevel"/>
    <w:tmpl w:val="8834AF7C"/>
    <w:lvl w:ilvl="0">
      <w:start w:val="4"/>
      <w:numFmt w:val="decimal"/>
      <w:lvlText w:val="%1"/>
      <w:lvlJc w:val="left"/>
      <w:pPr>
        <w:ind w:left="688" w:hanging="550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688" w:hanging="550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88" w:hanging="55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67" w:hanging="55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63" w:hanging="55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59" w:hanging="55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5" w:hanging="55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1" w:hanging="55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47" w:hanging="550"/>
      </w:pPr>
      <w:rPr>
        <w:rFonts w:hint="default"/>
        <w:lang w:val="it-IT" w:eastAsia="en-US" w:bidi="ar-SA"/>
      </w:rPr>
    </w:lvl>
  </w:abstractNum>
  <w:abstractNum w:abstractNumId="5" w15:restartNumberingAfterBreak="0">
    <w:nsid w:val="1BF70F39"/>
    <w:multiLevelType w:val="multilevel"/>
    <w:tmpl w:val="BC80F0A0"/>
    <w:lvl w:ilvl="0">
      <w:start w:val="6"/>
      <w:numFmt w:val="decimal"/>
      <w:lvlText w:val="%1"/>
      <w:lvlJc w:val="left"/>
      <w:pPr>
        <w:ind w:left="688" w:hanging="550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88" w:hanging="550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88" w:hanging="55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67" w:hanging="55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63" w:hanging="55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59" w:hanging="55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5" w:hanging="55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1" w:hanging="55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47" w:hanging="550"/>
      </w:pPr>
      <w:rPr>
        <w:rFonts w:hint="default"/>
        <w:lang w:val="it-IT" w:eastAsia="en-US" w:bidi="ar-SA"/>
      </w:rPr>
    </w:lvl>
  </w:abstractNum>
  <w:abstractNum w:abstractNumId="6" w15:restartNumberingAfterBreak="0">
    <w:nsid w:val="235B0435"/>
    <w:multiLevelType w:val="hybridMultilevel"/>
    <w:tmpl w:val="165ACF9E"/>
    <w:lvl w:ilvl="0" w:tplc="7E0640D4">
      <w:numFmt w:val="bullet"/>
      <w:lvlText w:val="-"/>
      <w:lvlJc w:val="left"/>
      <w:pPr>
        <w:ind w:left="424" w:hanging="35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3C4648E">
      <w:numFmt w:val="bullet"/>
      <w:lvlText w:val="•"/>
      <w:lvlJc w:val="left"/>
      <w:pPr>
        <w:ind w:left="1185" w:hanging="356"/>
      </w:pPr>
      <w:rPr>
        <w:rFonts w:hint="default"/>
        <w:lang w:val="it-IT" w:eastAsia="en-US" w:bidi="ar-SA"/>
      </w:rPr>
    </w:lvl>
    <w:lvl w:ilvl="2" w:tplc="06C649C0">
      <w:numFmt w:val="bullet"/>
      <w:lvlText w:val="•"/>
      <w:lvlJc w:val="left"/>
      <w:pPr>
        <w:ind w:left="1950" w:hanging="356"/>
      </w:pPr>
      <w:rPr>
        <w:rFonts w:hint="default"/>
        <w:lang w:val="it-IT" w:eastAsia="en-US" w:bidi="ar-SA"/>
      </w:rPr>
    </w:lvl>
    <w:lvl w:ilvl="3" w:tplc="97F6235E">
      <w:numFmt w:val="bullet"/>
      <w:lvlText w:val="•"/>
      <w:lvlJc w:val="left"/>
      <w:pPr>
        <w:ind w:left="2715" w:hanging="356"/>
      </w:pPr>
      <w:rPr>
        <w:rFonts w:hint="default"/>
        <w:lang w:val="it-IT" w:eastAsia="en-US" w:bidi="ar-SA"/>
      </w:rPr>
    </w:lvl>
    <w:lvl w:ilvl="4" w:tplc="40E861A0">
      <w:numFmt w:val="bullet"/>
      <w:lvlText w:val="•"/>
      <w:lvlJc w:val="left"/>
      <w:pPr>
        <w:ind w:left="3480" w:hanging="356"/>
      </w:pPr>
      <w:rPr>
        <w:rFonts w:hint="default"/>
        <w:lang w:val="it-IT" w:eastAsia="en-US" w:bidi="ar-SA"/>
      </w:rPr>
    </w:lvl>
    <w:lvl w:ilvl="5" w:tplc="AA9823A6">
      <w:numFmt w:val="bullet"/>
      <w:lvlText w:val="•"/>
      <w:lvlJc w:val="left"/>
      <w:pPr>
        <w:ind w:left="4245" w:hanging="356"/>
      </w:pPr>
      <w:rPr>
        <w:rFonts w:hint="default"/>
        <w:lang w:val="it-IT" w:eastAsia="en-US" w:bidi="ar-SA"/>
      </w:rPr>
    </w:lvl>
    <w:lvl w:ilvl="6" w:tplc="1D025F78">
      <w:numFmt w:val="bullet"/>
      <w:lvlText w:val="•"/>
      <w:lvlJc w:val="left"/>
      <w:pPr>
        <w:ind w:left="5010" w:hanging="356"/>
      </w:pPr>
      <w:rPr>
        <w:rFonts w:hint="default"/>
        <w:lang w:val="it-IT" w:eastAsia="en-US" w:bidi="ar-SA"/>
      </w:rPr>
    </w:lvl>
    <w:lvl w:ilvl="7" w:tplc="E9A02EB2">
      <w:numFmt w:val="bullet"/>
      <w:lvlText w:val="•"/>
      <w:lvlJc w:val="left"/>
      <w:pPr>
        <w:ind w:left="5775" w:hanging="356"/>
      </w:pPr>
      <w:rPr>
        <w:rFonts w:hint="default"/>
        <w:lang w:val="it-IT" w:eastAsia="en-US" w:bidi="ar-SA"/>
      </w:rPr>
    </w:lvl>
    <w:lvl w:ilvl="8" w:tplc="DA80E612">
      <w:numFmt w:val="bullet"/>
      <w:lvlText w:val="•"/>
      <w:lvlJc w:val="left"/>
      <w:pPr>
        <w:ind w:left="6540" w:hanging="356"/>
      </w:pPr>
      <w:rPr>
        <w:rFonts w:hint="default"/>
        <w:lang w:val="it-IT" w:eastAsia="en-US" w:bidi="ar-SA"/>
      </w:rPr>
    </w:lvl>
  </w:abstractNum>
  <w:abstractNum w:abstractNumId="7" w15:restartNumberingAfterBreak="0">
    <w:nsid w:val="2C515AA2"/>
    <w:multiLevelType w:val="multilevel"/>
    <w:tmpl w:val="A94426F4"/>
    <w:lvl w:ilvl="0">
      <w:start w:val="4"/>
      <w:numFmt w:val="decimal"/>
      <w:lvlText w:val="%1"/>
      <w:lvlJc w:val="left"/>
      <w:pPr>
        <w:ind w:left="695" w:hanging="557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95" w:hanging="557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95" w:hanging="557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81" w:hanging="55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75" w:hanging="55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9" w:hanging="55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63" w:hanging="55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7" w:hanging="55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1" w:hanging="557"/>
      </w:pPr>
      <w:rPr>
        <w:rFonts w:hint="default"/>
        <w:lang w:val="it-IT" w:eastAsia="en-US" w:bidi="ar-SA"/>
      </w:rPr>
    </w:lvl>
  </w:abstractNum>
  <w:abstractNum w:abstractNumId="8" w15:restartNumberingAfterBreak="0">
    <w:nsid w:val="324369E8"/>
    <w:multiLevelType w:val="multilevel"/>
    <w:tmpl w:val="C3529A38"/>
    <w:lvl w:ilvl="0">
      <w:start w:val="4"/>
      <w:numFmt w:val="decimal"/>
      <w:lvlText w:val="%1"/>
      <w:lvlJc w:val="left"/>
      <w:pPr>
        <w:ind w:left="138" w:hanging="579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8" w:hanging="579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138" w:hanging="57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989" w:hanging="57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39" w:hanging="57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89" w:hanging="57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9" w:hanging="57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89" w:hanging="57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39" w:hanging="579"/>
      </w:pPr>
      <w:rPr>
        <w:rFonts w:hint="default"/>
        <w:lang w:val="it-IT" w:eastAsia="en-US" w:bidi="ar-SA"/>
      </w:rPr>
    </w:lvl>
  </w:abstractNum>
  <w:abstractNum w:abstractNumId="9" w15:restartNumberingAfterBreak="0">
    <w:nsid w:val="33062C69"/>
    <w:multiLevelType w:val="hybridMultilevel"/>
    <w:tmpl w:val="CEDA2CFA"/>
    <w:lvl w:ilvl="0" w:tplc="DB9C9D12">
      <w:numFmt w:val="bullet"/>
      <w:lvlText w:val="-"/>
      <w:lvlJc w:val="left"/>
      <w:pPr>
        <w:ind w:left="42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1EE9910">
      <w:numFmt w:val="bullet"/>
      <w:lvlText w:val="•"/>
      <w:lvlJc w:val="left"/>
      <w:pPr>
        <w:ind w:left="1242" w:hanging="360"/>
      </w:pPr>
      <w:rPr>
        <w:rFonts w:hint="default"/>
        <w:lang w:val="it-IT" w:eastAsia="en-US" w:bidi="ar-SA"/>
      </w:rPr>
    </w:lvl>
    <w:lvl w:ilvl="2" w:tplc="790C4CBE">
      <w:numFmt w:val="bullet"/>
      <w:lvlText w:val="•"/>
      <w:lvlJc w:val="left"/>
      <w:pPr>
        <w:ind w:left="2064" w:hanging="360"/>
      </w:pPr>
      <w:rPr>
        <w:rFonts w:hint="default"/>
        <w:lang w:val="it-IT" w:eastAsia="en-US" w:bidi="ar-SA"/>
      </w:rPr>
    </w:lvl>
    <w:lvl w:ilvl="3" w:tplc="646A8F70">
      <w:numFmt w:val="bullet"/>
      <w:lvlText w:val="•"/>
      <w:lvlJc w:val="left"/>
      <w:pPr>
        <w:ind w:left="2886" w:hanging="360"/>
      </w:pPr>
      <w:rPr>
        <w:rFonts w:hint="default"/>
        <w:lang w:val="it-IT" w:eastAsia="en-US" w:bidi="ar-SA"/>
      </w:rPr>
    </w:lvl>
    <w:lvl w:ilvl="4" w:tplc="542CA1AC">
      <w:numFmt w:val="bullet"/>
      <w:lvlText w:val="•"/>
      <w:lvlJc w:val="left"/>
      <w:pPr>
        <w:ind w:left="3708" w:hanging="360"/>
      </w:pPr>
      <w:rPr>
        <w:rFonts w:hint="default"/>
        <w:lang w:val="it-IT" w:eastAsia="en-US" w:bidi="ar-SA"/>
      </w:rPr>
    </w:lvl>
    <w:lvl w:ilvl="5" w:tplc="F55C4C68">
      <w:numFmt w:val="bullet"/>
      <w:lvlText w:val="•"/>
      <w:lvlJc w:val="left"/>
      <w:pPr>
        <w:ind w:left="4530" w:hanging="360"/>
      </w:pPr>
      <w:rPr>
        <w:rFonts w:hint="default"/>
        <w:lang w:val="it-IT" w:eastAsia="en-US" w:bidi="ar-SA"/>
      </w:rPr>
    </w:lvl>
    <w:lvl w:ilvl="6" w:tplc="B1AEE1EE">
      <w:numFmt w:val="bullet"/>
      <w:lvlText w:val="•"/>
      <w:lvlJc w:val="left"/>
      <w:pPr>
        <w:ind w:left="5352" w:hanging="360"/>
      </w:pPr>
      <w:rPr>
        <w:rFonts w:hint="default"/>
        <w:lang w:val="it-IT" w:eastAsia="en-US" w:bidi="ar-SA"/>
      </w:rPr>
    </w:lvl>
    <w:lvl w:ilvl="7" w:tplc="1CE87060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8" w:tplc="6D6AE2D0">
      <w:numFmt w:val="bullet"/>
      <w:lvlText w:val="•"/>
      <w:lvlJc w:val="left"/>
      <w:pPr>
        <w:ind w:left="6996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4F96CBA"/>
    <w:multiLevelType w:val="multilevel"/>
    <w:tmpl w:val="CCD006C4"/>
    <w:lvl w:ilvl="0">
      <w:start w:val="16"/>
      <w:numFmt w:val="decimal"/>
      <w:lvlText w:val="%1"/>
      <w:lvlJc w:val="left"/>
      <w:pPr>
        <w:ind w:left="897" w:hanging="759"/>
      </w:pPr>
      <w:rPr>
        <w:rFonts w:hint="default"/>
        <w:lang w:val="it-IT" w:eastAsia="en-US" w:bidi="ar-SA"/>
      </w:rPr>
    </w:lvl>
    <w:lvl w:ilvl="1">
      <w:start w:val="10"/>
      <w:numFmt w:val="decimal"/>
      <w:lvlText w:val="%1.%2"/>
      <w:lvlJc w:val="left"/>
      <w:pPr>
        <w:ind w:left="897" w:hanging="759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897" w:hanging="75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1" w:hanging="75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95" w:hanging="75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69" w:hanging="75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3" w:hanging="75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17" w:hanging="75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1" w:hanging="759"/>
      </w:pPr>
      <w:rPr>
        <w:rFonts w:hint="default"/>
        <w:lang w:val="it-IT" w:eastAsia="en-US" w:bidi="ar-SA"/>
      </w:rPr>
    </w:lvl>
  </w:abstractNum>
  <w:abstractNum w:abstractNumId="11" w15:restartNumberingAfterBreak="0">
    <w:nsid w:val="39B23084"/>
    <w:multiLevelType w:val="hybridMultilevel"/>
    <w:tmpl w:val="C5C4677A"/>
    <w:lvl w:ilvl="0" w:tplc="0DEC7FC2">
      <w:start w:val="1"/>
      <w:numFmt w:val="lowerLetter"/>
      <w:lvlText w:val="%1)"/>
      <w:lvlJc w:val="left"/>
      <w:pPr>
        <w:ind w:left="285" w:hanging="209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AE1A9AB8">
      <w:numFmt w:val="bullet"/>
      <w:lvlText w:val="·"/>
      <w:lvlJc w:val="left"/>
      <w:pPr>
        <w:ind w:left="597" w:hanging="96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2" w:tplc="109C97C4">
      <w:numFmt w:val="bullet"/>
      <w:lvlText w:val="•"/>
      <w:lvlJc w:val="left"/>
      <w:pPr>
        <w:ind w:left="1494" w:hanging="96"/>
      </w:pPr>
      <w:rPr>
        <w:rFonts w:hint="default"/>
        <w:lang w:val="it-IT" w:eastAsia="en-US" w:bidi="ar-SA"/>
      </w:rPr>
    </w:lvl>
    <w:lvl w:ilvl="3" w:tplc="A7B2DC68">
      <w:numFmt w:val="bullet"/>
      <w:lvlText w:val="•"/>
      <w:lvlJc w:val="left"/>
      <w:pPr>
        <w:ind w:left="2389" w:hanging="96"/>
      </w:pPr>
      <w:rPr>
        <w:rFonts w:hint="default"/>
        <w:lang w:val="it-IT" w:eastAsia="en-US" w:bidi="ar-SA"/>
      </w:rPr>
    </w:lvl>
    <w:lvl w:ilvl="4" w:tplc="07708FE0">
      <w:numFmt w:val="bullet"/>
      <w:lvlText w:val="•"/>
      <w:lvlJc w:val="left"/>
      <w:pPr>
        <w:ind w:left="3283" w:hanging="96"/>
      </w:pPr>
      <w:rPr>
        <w:rFonts w:hint="default"/>
        <w:lang w:val="it-IT" w:eastAsia="en-US" w:bidi="ar-SA"/>
      </w:rPr>
    </w:lvl>
    <w:lvl w:ilvl="5" w:tplc="00BEC0E8">
      <w:numFmt w:val="bullet"/>
      <w:lvlText w:val="•"/>
      <w:lvlJc w:val="left"/>
      <w:pPr>
        <w:ind w:left="4178" w:hanging="96"/>
      </w:pPr>
      <w:rPr>
        <w:rFonts w:hint="default"/>
        <w:lang w:val="it-IT" w:eastAsia="en-US" w:bidi="ar-SA"/>
      </w:rPr>
    </w:lvl>
    <w:lvl w:ilvl="6" w:tplc="06064DCE">
      <w:numFmt w:val="bullet"/>
      <w:lvlText w:val="•"/>
      <w:lvlJc w:val="left"/>
      <w:pPr>
        <w:ind w:left="5072" w:hanging="96"/>
      </w:pPr>
      <w:rPr>
        <w:rFonts w:hint="default"/>
        <w:lang w:val="it-IT" w:eastAsia="en-US" w:bidi="ar-SA"/>
      </w:rPr>
    </w:lvl>
    <w:lvl w:ilvl="7" w:tplc="3E20A2F4">
      <w:numFmt w:val="bullet"/>
      <w:lvlText w:val="•"/>
      <w:lvlJc w:val="left"/>
      <w:pPr>
        <w:ind w:left="5967" w:hanging="96"/>
      </w:pPr>
      <w:rPr>
        <w:rFonts w:hint="default"/>
        <w:lang w:val="it-IT" w:eastAsia="en-US" w:bidi="ar-SA"/>
      </w:rPr>
    </w:lvl>
    <w:lvl w:ilvl="8" w:tplc="EF74D49A">
      <w:numFmt w:val="bullet"/>
      <w:lvlText w:val="•"/>
      <w:lvlJc w:val="left"/>
      <w:pPr>
        <w:ind w:left="6861" w:hanging="96"/>
      </w:pPr>
      <w:rPr>
        <w:rFonts w:hint="default"/>
        <w:lang w:val="it-IT" w:eastAsia="en-US" w:bidi="ar-SA"/>
      </w:rPr>
    </w:lvl>
  </w:abstractNum>
  <w:abstractNum w:abstractNumId="12" w15:restartNumberingAfterBreak="0">
    <w:nsid w:val="49F87B77"/>
    <w:multiLevelType w:val="hybridMultilevel"/>
    <w:tmpl w:val="D438179C"/>
    <w:lvl w:ilvl="0" w:tplc="F920E8BA">
      <w:numFmt w:val="bullet"/>
      <w:lvlText w:val="-"/>
      <w:lvlJc w:val="left"/>
      <w:pPr>
        <w:ind w:left="424" w:hanging="35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B488A2A">
      <w:numFmt w:val="bullet"/>
      <w:lvlText w:val="•"/>
      <w:lvlJc w:val="left"/>
      <w:pPr>
        <w:ind w:left="1163" w:hanging="356"/>
      </w:pPr>
      <w:rPr>
        <w:rFonts w:hint="default"/>
        <w:lang w:val="it-IT" w:eastAsia="en-US" w:bidi="ar-SA"/>
      </w:rPr>
    </w:lvl>
    <w:lvl w:ilvl="2" w:tplc="E9FC2538">
      <w:numFmt w:val="bullet"/>
      <w:lvlText w:val="•"/>
      <w:lvlJc w:val="left"/>
      <w:pPr>
        <w:ind w:left="1907" w:hanging="356"/>
      </w:pPr>
      <w:rPr>
        <w:rFonts w:hint="default"/>
        <w:lang w:val="it-IT" w:eastAsia="en-US" w:bidi="ar-SA"/>
      </w:rPr>
    </w:lvl>
    <w:lvl w:ilvl="3" w:tplc="2EF6F342">
      <w:numFmt w:val="bullet"/>
      <w:lvlText w:val="•"/>
      <w:lvlJc w:val="left"/>
      <w:pPr>
        <w:ind w:left="2651" w:hanging="356"/>
      </w:pPr>
      <w:rPr>
        <w:rFonts w:hint="default"/>
        <w:lang w:val="it-IT" w:eastAsia="en-US" w:bidi="ar-SA"/>
      </w:rPr>
    </w:lvl>
    <w:lvl w:ilvl="4" w:tplc="EB02447C">
      <w:numFmt w:val="bullet"/>
      <w:lvlText w:val="•"/>
      <w:lvlJc w:val="left"/>
      <w:pPr>
        <w:ind w:left="3395" w:hanging="356"/>
      </w:pPr>
      <w:rPr>
        <w:rFonts w:hint="default"/>
        <w:lang w:val="it-IT" w:eastAsia="en-US" w:bidi="ar-SA"/>
      </w:rPr>
    </w:lvl>
    <w:lvl w:ilvl="5" w:tplc="DAEE803A">
      <w:numFmt w:val="bullet"/>
      <w:lvlText w:val="•"/>
      <w:lvlJc w:val="left"/>
      <w:pPr>
        <w:ind w:left="4139" w:hanging="356"/>
      </w:pPr>
      <w:rPr>
        <w:rFonts w:hint="default"/>
        <w:lang w:val="it-IT" w:eastAsia="en-US" w:bidi="ar-SA"/>
      </w:rPr>
    </w:lvl>
    <w:lvl w:ilvl="6" w:tplc="D2CA26F6">
      <w:numFmt w:val="bullet"/>
      <w:lvlText w:val="•"/>
      <w:lvlJc w:val="left"/>
      <w:pPr>
        <w:ind w:left="4882" w:hanging="356"/>
      </w:pPr>
      <w:rPr>
        <w:rFonts w:hint="default"/>
        <w:lang w:val="it-IT" w:eastAsia="en-US" w:bidi="ar-SA"/>
      </w:rPr>
    </w:lvl>
    <w:lvl w:ilvl="7" w:tplc="217E3F60">
      <w:numFmt w:val="bullet"/>
      <w:lvlText w:val="•"/>
      <w:lvlJc w:val="left"/>
      <w:pPr>
        <w:ind w:left="5626" w:hanging="356"/>
      </w:pPr>
      <w:rPr>
        <w:rFonts w:hint="default"/>
        <w:lang w:val="it-IT" w:eastAsia="en-US" w:bidi="ar-SA"/>
      </w:rPr>
    </w:lvl>
    <w:lvl w:ilvl="8" w:tplc="BF1C1CD4">
      <w:numFmt w:val="bullet"/>
      <w:lvlText w:val="•"/>
      <w:lvlJc w:val="left"/>
      <w:pPr>
        <w:ind w:left="6370" w:hanging="356"/>
      </w:pPr>
      <w:rPr>
        <w:rFonts w:hint="default"/>
        <w:lang w:val="it-IT" w:eastAsia="en-US" w:bidi="ar-SA"/>
      </w:rPr>
    </w:lvl>
  </w:abstractNum>
  <w:abstractNum w:abstractNumId="13" w15:restartNumberingAfterBreak="0">
    <w:nsid w:val="4E1B200B"/>
    <w:multiLevelType w:val="hybridMultilevel"/>
    <w:tmpl w:val="1FF2E070"/>
    <w:lvl w:ilvl="0" w:tplc="B00C355E">
      <w:numFmt w:val="bullet"/>
      <w:lvlText w:val="-"/>
      <w:lvlJc w:val="left"/>
      <w:pPr>
        <w:ind w:left="170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5A7AB0">
      <w:numFmt w:val="bullet"/>
      <w:lvlText w:val="•"/>
      <w:lvlJc w:val="left"/>
      <w:pPr>
        <w:ind w:left="1025" w:hanging="106"/>
      </w:pPr>
      <w:rPr>
        <w:rFonts w:hint="default"/>
        <w:lang w:val="it-IT" w:eastAsia="en-US" w:bidi="ar-SA"/>
      </w:rPr>
    </w:lvl>
    <w:lvl w:ilvl="2" w:tplc="28BAF138">
      <w:numFmt w:val="bullet"/>
      <w:lvlText w:val="•"/>
      <w:lvlJc w:val="left"/>
      <w:pPr>
        <w:ind w:left="1870" w:hanging="106"/>
      </w:pPr>
      <w:rPr>
        <w:rFonts w:hint="default"/>
        <w:lang w:val="it-IT" w:eastAsia="en-US" w:bidi="ar-SA"/>
      </w:rPr>
    </w:lvl>
    <w:lvl w:ilvl="3" w:tplc="90523FDE">
      <w:numFmt w:val="bullet"/>
      <w:lvlText w:val="•"/>
      <w:lvlJc w:val="left"/>
      <w:pPr>
        <w:ind w:left="2716" w:hanging="106"/>
      </w:pPr>
      <w:rPr>
        <w:rFonts w:hint="default"/>
        <w:lang w:val="it-IT" w:eastAsia="en-US" w:bidi="ar-SA"/>
      </w:rPr>
    </w:lvl>
    <w:lvl w:ilvl="4" w:tplc="A7444CBC">
      <w:numFmt w:val="bullet"/>
      <w:lvlText w:val="•"/>
      <w:lvlJc w:val="left"/>
      <w:pPr>
        <w:ind w:left="3561" w:hanging="106"/>
      </w:pPr>
      <w:rPr>
        <w:rFonts w:hint="default"/>
        <w:lang w:val="it-IT" w:eastAsia="en-US" w:bidi="ar-SA"/>
      </w:rPr>
    </w:lvl>
    <w:lvl w:ilvl="5" w:tplc="3B7C51A0">
      <w:numFmt w:val="bullet"/>
      <w:lvlText w:val="•"/>
      <w:lvlJc w:val="left"/>
      <w:pPr>
        <w:ind w:left="4407" w:hanging="106"/>
      </w:pPr>
      <w:rPr>
        <w:rFonts w:hint="default"/>
        <w:lang w:val="it-IT" w:eastAsia="en-US" w:bidi="ar-SA"/>
      </w:rPr>
    </w:lvl>
    <w:lvl w:ilvl="6" w:tplc="BC163208">
      <w:numFmt w:val="bullet"/>
      <w:lvlText w:val="•"/>
      <w:lvlJc w:val="left"/>
      <w:pPr>
        <w:ind w:left="5252" w:hanging="106"/>
      </w:pPr>
      <w:rPr>
        <w:rFonts w:hint="default"/>
        <w:lang w:val="it-IT" w:eastAsia="en-US" w:bidi="ar-SA"/>
      </w:rPr>
    </w:lvl>
    <w:lvl w:ilvl="7" w:tplc="AAA61D5E">
      <w:numFmt w:val="bullet"/>
      <w:lvlText w:val="•"/>
      <w:lvlJc w:val="left"/>
      <w:pPr>
        <w:ind w:left="6097" w:hanging="106"/>
      </w:pPr>
      <w:rPr>
        <w:rFonts w:hint="default"/>
        <w:lang w:val="it-IT" w:eastAsia="en-US" w:bidi="ar-SA"/>
      </w:rPr>
    </w:lvl>
    <w:lvl w:ilvl="8" w:tplc="0156B0AC">
      <w:numFmt w:val="bullet"/>
      <w:lvlText w:val="•"/>
      <w:lvlJc w:val="left"/>
      <w:pPr>
        <w:ind w:left="6943" w:hanging="106"/>
      </w:pPr>
      <w:rPr>
        <w:rFonts w:hint="default"/>
        <w:lang w:val="it-IT" w:eastAsia="en-US" w:bidi="ar-SA"/>
      </w:rPr>
    </w:lvl>
  </w:abstractNum>
  <w:abstractNum w:abstractNumId="14" w15:restartNumberingAfterBreak="0">
    <w:nsid w:val="4FFE0C72"/>
    <w:multiLevelType w:val="hybridMultilevel"/>
    <w:tmpl w:val="369ED748"/>
    <w:lvl w:ilvl="0" w:tplc="9050E6F8">
      <w:numFmt w:val="bullet"/>
      <w:lvlText w:val="*"/>
      <w:lvlJc w:val="left"/>
      <w:pPr>
        <w:ind w:left="422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6CA121E">
      <w:numFmt w:val="bullet"/>
      <w:lvlText w:val="•"/>
      <w:lvlJc w:val="left"/>
      <w:pPr>
        <w:ind w:left="1341" w:hanging="284"/>
      </w:pPr>
      <w:rPr>
        <w:rFonts w:hint="default"/>
        <w:lang w:val="it-IT" w:eastAsia="en-US" w:bidi="ar-SA"/>
      </w:rPr>
    </w:lvl>
    <w:lvl w:ilvl="2" w:tplc="8E968D3C">
      <w:numFmt w:val="bullet"/>
      <w:lvlText w:val="•"/>
      <w:lvlJc w:val="left"/>
      <w:pPr>
        <w:ind w:left="2263" w:hanging="284"/>
      </w:pPr>
      <w:rPr>
        <w:rFonts w:hint="default"/>
        <w:lang w:val="it-IT" w:eastAsia="en-US" w:bidi="ar-SA"/>
      </w:rPr>
    </w:lvl>
    <w:lvl w:ilvl="3" w:tplc="B4942BA6">
      <w:numFmt w:val="bullet"/>
      <w:lvlText w:val="•"/>
      <w:lvlJc w:val="left"/>
      <w:pPr>
        <w:ind w:left="3185" w:hanging="284"/>
      </w:pPr>
      <w:rPr>
        <w:rFonts w:hint="default"/>
        <w:lang w:val="it-IT" w:eastAsia="en-US" w:bidi="ar-SA"/>
      </w:rPr>
    </w:lvl>
    <w:lvl w:ilvl="4" w:tplc="EDE04E34">
      <w:numFmt w:val="bullet"/>
      <w:lvlText w:val="•"/>
      <w:lvlJc w:val="left"/>
      <w:pPr>
        <w:ind w:left="4107" w:hanging="284"/>
      </w:pPr>
      <w:rPr>
        <w:rFonts w:hint="default"/>
        <w:lang w:val="it-IT" w:eastAsia="en-US" w:bidi="ar-SA"/>
      </w:rPr>
    </w:lvl>
    <w:lvl w:ilvl="5" w:tplc="92788258">
      <w:numFmt w:val="bullet"/>
      <w:lvlText w:val="•"/>
      <w:lvlJc w:val="left"/>
      <w:pPr>
        <w:ind w:left="5029" w:hanging="284"/>
      </w:pPr>
      <w:rPr>
        <w:rFonts w:hint="default"/>
        <w:lang w:val="it-IT" w:eastAsia="en-US" w:bidi="ar-SA"/>
      </w:rPr>
    </w:lvl>
    <w:lvl w:ilvl="6" w:tplc="DB3AE7D0">
      <w:numFmt w:val="bullet"/>
      <w:lvlText w:val="•"/>
      <w:lvlJc w:val="left"/>
      <w:pPr>
        <w:ind w:left="5951" w:hanging="284"/>
      </w:pPr>
      <w:rPr>
        <w:rFonts w:hint="default"/>
        <w:lang w:val="it-IT" w:eastAsia="en-US" w:bidi="ar-SA"/>
      </w:rPr>
    </w:lvl>
    <w:lvl w:ilvl="7" w:tplc="B1EAEB02">
      <w:numFmt w:val="bullet"/>
      <w:lvlText w:val="•"/>
      <w:lvlJc w:val="left"/>
      <w:pPr>
        <w:ind w:left="6873" w:hanging="284"/>
      </w:pPr>
      <w:rPr>
        <w:rFonts w:hint="default"/>
        <w:lang w:val="it-IT" w:eastAsia="en-US" w:bidi="ar-SA"/>
      </w:rPr>
    </w:lvl>
    <w:lvl w:ilvl="8" w:tplc="68C49D16">
      <w:numFmt w:val="bullet"/>
      <w:lvlText w:val="•"/>
      <w:lvlJc w:val="left"/>
      <w:pPr>
        <w:ind w:left="7795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55F301B8"/>
    <w:multiLevelType w:val="hybridMultilevel"/>
    <w:tmpl w:val="3F70416E"/>
    <w:lvl w:ilvl="0" w:tplc="A0044F36">
      <w:numFmt w:val="bullet"/>
      <w:lvlText w:val="-"/>
      <w:lvlJc w:val="left"/>
      <w:pPr>
        <w:ind w:left="424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9688BA6">
      <w:numFmt w:val="bullet"/>
      <w:lvlText w:val="•"/>
      <w:lvlJc w:val="left"/>
      <w:pPr>
        <w:ind w:left="1163" w:hanging="284"/>
      </w:pPr>
      <w:rPr>
        <w:rFonts w:hint="default"/>
        <w:lang w:val="it-IT" w:eastAsia="en-US" w:bidi="ar-SA"/>
      </w:rPr>
    </w:lvl>
    <w:lvl w:ilvl="2" w:tplc="C5C4835E">
      <w:numFmt w:val="bullet"/>
      <w:lvlText w:val="•"/>
      <w:lvlJc w:val="left"/>
      <w:pPr>
        <w:ind w:left="1907" w:hanging="284"/>
      </w:pPr>
      <w:rPr>
        <w:rFonts w:hint="default"/>
        <w:lang w:val="it-IT" w:eastAsia="en-US" w:bidi="ar-SA"/>
      </w:rPr>
    </w:lvl>
    <w:lvl w:ilvl="3" w:tplc="4B740450">
      <w:numFmt w:val="bullet"/>
      <w:lvlText w:val="•"/>
      <w:lvlJc w:val="left"/>
      <w:pPr>
        <w:ind w:left="2651" w:hanging="284"/>
      </w:pPr>
      <w:rPr>
        <w:rFonts w:hint="default"/>
        <w:lang w:val="it-IT" w:eastAsia="en-US" w:bidi="ar-SA"/>
      </w:rPr>
    </w:lvl>
    <w:lvl w:ilvl="4" w:tplc="E27E890A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5" w:tplc="AFF02FA2">
      <w:numFmt w:val="bullet"/>
      <w:lvlText w:val="•"/>
      <w:lvlJc w:val="left"/>
      <w:pPr>
        <w:ind w:left="4138" w:hanging="284"/>
      </w:pPr>
      <w:rPr>
        <w:rFonts w:hint="default"/>
        <w:lang w:val="it-IT" w:eastAsia="en-US" w:bidi="ar-SA"/>
      </w:rPr>
    </w:lvl>
    <w:lvl w:ilvl="6" w:tplc="BC72D8DA">
      <w:numFmt w:val="bullet"/>
      <w:lvlText w:val="•"/>
      <w:lvlJc w:val="left"/>
      <w:pPr>
        <w:ind w:left="4882" w:hanging="284"/>
      </w:pPr>
      <w:rPr>
        <w:rFonts w:hint="default"/>
        <w:lang w:val="it-IT" w:eastAsia="en-US" w:bidi="ar-SA"/>
      </w:rPr>
    </w:lvl>
    <w:lvl w:ilvl="7" w:tplc="9A7AE53C">
      <w:numFmt w:val="bullet"/>
      <w:lvlText w:val="•"/>
      <w:lvlJc w:val="left"/>
      <w:pPr>
        <w:ind w:left="5625" w:hanging="284"/>
      </w:pPr>
      <w:rPr>
        <w:rFonts w:hint="default"/>
        <w:lang w:val="it-IT" w:eastAsia="en-US" w:bidi="ar-SA"/>
      </w:rPr>
    </w:lvl>
    <w:lvl w:ilvl="8" w:tplc="B21A28D4">
      <w:numFmt w:val="bullet"/>
      <w:lvlText w:val="•"/>
      <w:lvlJc w:val="left"/>
      <w:pPr>
        <w:ind w:left="6369" w:hanging="284"/>
      </w:pPr>
      <w:rPr>
        <w:rFonts w:hint="default"/>
        <w:lang w:val="it-IT" w:eastAsia="en-US" w:bidi="ar-SA"/>
      </w:rPr>
    </w:lvl>
  </w:abstractNum>
  <w:abstractNum w:abstractNumId="16" w15:restartNumberingAfterBreak="0">
    <w:nsid w:val="587A0ECF"/>
    <w:multiLevelType w:val="hybridMultilevel"/>
    <w:tmpl w:val="761C9BD4"/>
    <w:lvl w:ilvl="0" w:tplc="BA6C4AB4">
      <w:numFmt w:val="bullet"/>
      <w:lvlText w:val="-"/>
      <w:lvlJc w:val="left"/>
      <w:pPr>
        <w:ind w:left="424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268A4E8">
      <w:numFmt w:val="bullet"/>
      <w:lvlText w:val="•"/>
      <w:lvlJc w:val="left"/>
      <w:pPr>
        <w:ind w:left="1163" w:hanging="284"/>
      </w:pPr>
      <w:rPr>
        <w:rFonts w:hint="default"/>
        <w:lang w:val="it-IT" w:eastAsia="en-US" w:bidi="ar-SA"/>
      </w:rPr>
    </w:lvl>
    <w:lvl w:ilvl="2" w:tplc="F2FEACAC">
      <w:numFmt w:val="bullet"/>
      <w:lvlText w:val="•"/>
      <w:lvlJc w:val="left"/>
      <w:pPr>
        <w:ind w:left="1907" w:hanging="284"/>
      </w:pPr>
      <w:rPr>
        <w:rFonts w:hint="default"/>
        <w:lang w:val="it-IT" w:eastAsia="en-US" w:bidi="ar-SA"/>
      </w:rPr>
    </w:lvl>
    <w:lvl w:ilvl="3" w:tplc="E7BEF286">
      <w:numFmt w:val="bullet"/>
      <w:lvlText w:val="•"/>
      <w:lvlJc w:val="left"/>
      <w:pPr>
        <w:ind w:left="2651" w:hanging="284"/>
      </w:pPr>
      <w:rPr>
        <w:rFonts w:hint="default"/>
        <w:lang w:val="it-IT" w:eastAsia="en-US" w:bidi="ar-SA"/>
      </w:rPr>
    </w:lvl>
    <w:lvl w:ilvl="4" w:tplc="B4582892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5" w:tplc="C0900E7C">
      <w:numFmt w:val="bullet"/>
      <w:lvlText w:val="•"/>
      <w:lvlJc w:val="left"/>
      <w:pPr>
        <w:ind w:left="4138" w:hanging="284"/>
      </w:pPr>
      <w:rPr>
        <w:rFonts w:hint="default"/>
        <w:lang w:val="it-IT" w:eastAsia="en-US" w:bidi="ar-SA"/>
      </w:rPr>
    </w:lvl>
    <w:lvl w:ilvl="6" w:tplc="2AB6D1F2">
      <w:numFmt w:val="bullet"/>
      <w:lvlText w:val="•"/>
      <w:lvlJc w:val="left"/>
      <w:pPr>
        <w:ind w:left="4882" w:hanging="284"/>
      </w:pPr>
      <w:rPr>
        <w:rFonts w:hint="default"/>
        <w:lang w:val="it-IT" w:eastAsia="en-US" w:bidi="ar-SA"/>
      </w:rPr>
    </w:lvl>
    <w:lvl w:ilvl="7" w:tplc="B942CBB4">
      <w:numFmt w:val="bullet"/>
      <w:lvlText w:val="•"/>
      <w:lvlJc w:val="left"/>
      <w:pPr>
        <w:ind w:left="5625" w:hanging="284"/>
      </w:pPr>
      <w:rPr>
        <w:rFonts w:hint="default"/>
        <w:lang w:val="it-IT" w:eastAsia="en-US" w:bidi="ar-SA"/>
      </w:rPr>
    </w:lvl>
    <w:lvl w:ilvl="8" w:tplc="32206658">
      <w:numFmt w:val="bullet"/>
      <w:lvlText w:val="•"/>
      <w:lvlJc w:val="left"/>
      <w:pPr>
        <w:ind w:left="6369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59171268"/>
    <w:multiLevelType w:val="hybridMultilevel"/>
    <w:tmpl w:val="95CE8B0A"/>
    <w:lvl w:ilvl="0" w:tplc="744E50B0">
      <w:numFmt w:val="bullet"/>
      <w:lvlText w:val="-"/>
      <w:lvlJc w:val="left"/>
      <w:pPr>
        <w:ind w:left="424" w:hanging="35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AEC3C0">
      <w:numFmt w:val="bullet"/>
      <w:lvlText w:val="•"/>
      <w:lvlJc w:val="left"/>
      <w:pPr>
        <w:ind w:left="1149" w:hanging="356"/>
      </w:pPr>
      <w:rPr>
        <w:rFonts w:hint="default"/>
        <w:lang w:val="it-IT" w:eastAsia="en-US" w:bidi="ar-SA"/>
      </w:rPr>
    </w:lvl>
    <w:lvl w:ilvl="2" w:tplc="29FAD97A">
      <w:numFmt w:val="bullet"/>
      <w:lvlText w:val="•"/>
      <w:lvlJc w:val="left"/>
      <w:pPr>
        <w:ind w:left="1879" w:hanging="356"/>
      </w:pPr>
      <w:rPr>
        <w:rFonts w:hint="default"/>
        <w:lang w:val="it-IT" w:eastAsia="en-US" w:bidi="ar-SA"/>
      </w:rPr>
    </w:lvl>
    <w:lvl w:ilvl="3" w:tplc="99DC3708">
      <w:numFmt w:val="bullet"/>
      <w:lvlText w:val="•"/>
      <w:lvlJc w:val="left"/>
      <w:pPr>
        <w:ind w:left="2608" w:hanging="356"/>
      </w:pPr>
      <w:rPr>
        <w:rFonts w:hint="default"/>
        <w:lang w:val="it-IT" w:eastAsia="en-US" w:bidi="ar-SA"/>
      </w:rPr>
    </w:lvl>
    <w:lvl w:ilvl="4" w:tplc="84F8A60A">
      <w:numFmt w:val="bullet"/>
      <w:lvlText w:val="•"/>
      <w:lvlJc w:val="left"/>
      <w:pPr>
        <w:ind w:left="3338" w:hanging="356"/>
      </w:pPr>
      <w:rPr>
        <w:rFonts w:hint="default"/>
        <w:lang w:val="it-IT" w:eastAsia="en-US" w:bidi="ar-SA"/>
      </w:rPr>
    </w:lvl>
    <w:lvl w:ilvl="5" w:tplc="4A807FAC">
      <w:numFmt w:val="bullet"/>
      <w:lvlText w:val="•"/>
      <w:lvlJc w:val="left"/>
      <w:pPr>
        <w:ind w:left="4067" w:hanging="356"/>
      </w:pPr>
      <w:rPr>
        <w:rFonts w:hint="default"/>
        <w:lang w:val="it-IT" w:eastAsia="en-US" w:bidi="ar-SA"/>
      </w:rPr>
    </w:lvl>
    <w:lvl w:ilvl="6" w:tplc="76EA8532">
      <w:numFmt w:val="bullet"/>
      <w:lvlText w:val="•"/>
      <w:lvlJc w:val="left"/>
      <w:pPr>
        <w:ind w:left="4797" w:hanging="356"/>
      </w:pPr>
      <w:rPr>
        <w:rFonts w:hint="default"/>
        <w:lang w:val="it-IT" w:eastAsia="en-US" w:bidi="ar-SA"/>
      </w:rPr>
    </w:lvl>
    <w:lvl w:ilvl="7" w:tplc="4A5C1E4A">
      <w:numFmt w:val="bullet"/>
      <w:lvlText w:val="•"/>
      <w:lvlJc w:val="left"/>
      <w:pPr>
        <w:ind w:left="5526" w:hanging="356"/>
      </w:pPr>
      <w:rPr>
        <w:rFonts w:hint="default"/>
        <w:lang w:val="it-IT" w:eastAsia="en-US" w:bidi="ar-SA"/>
      </w:rPr>
    </w:lvl>
    <w:lvl w:ilvl="8" w:tplc="796EDF90">
      <w:numFmt w:val="bullet"/>
      <w:lvlText w:val="•"/>
      <w:lvlJc w:val="left"/>
      <w:pPr>
        <w:ind w:left="6256" w:hanging="356"/>
      </w:pPr>
      <w:rPr>
        <w:rFonts w:hint="default"/>
        <w:lang w:val="it-IT" w:eastAsia="en-US" w:bidi="ar-SA"/>
      </w:rPr>
    </w:lvl>
  </w:abstractNum>
  <w:abstractNum w:abstractNumId="18" w15:restartNumberingAfterBreak="0">
    <w:nsid w:val="5CF910E2"/>
    <w:multiLevelType w:val="multilevel"/>
    <w:tmpl w:val="0A84C7E0"/>
    <w:lvl w:ilvl="0">
      <w:start w:val="4"/>
      <w:numFmt w:val="decimal"/>
      <w:lvlText w:val="%1"/>
      <w:lvlJc w:val="left"/>
      <w:pPr>
        <w:ind w:left="688" w:hanging="550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88" w:hanging="550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88" w:hanging="55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67" w:hanging="55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63" w:hanging="55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59" w:hanging="55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5" w:hanging="55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1" w:hanging="55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47" w:hanging="550"/>
      </w:pPr>
      <w:rPr>
        <w:rFonts w:hint="default"/>
        <w:lang w:val="it-IT" w:eastAsia="en-US" w:bidi="ar-SA"/>
      </w:rPr>
    </w:lvl>
  </w:abstractNum>
  <w:abstractNum w:abstractNumId="19" w15:restartNumberingAfterBreak="0">
    <w:nsid w:val="5F383E6B"/>
    <w:multiLevelType w:val="hybridMultilevel"/>
    <w:tmpl w:val="87CC1096"/>
    <w:lvl w:ilvl="0" w:tplc="CC6846DE">
      <w:numFmt w:val="bullet"/>
      <w:lvlText w:val="-"/>
      <w:lvlJc w:val="left"/>
      <w:pPr>
        <w:ind w:left="424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58CF5E4">
      <w:numFmt w:val="bullet"/>
      <w:lvlText w:val="•"/>
      <w:lvlJc w:val="left"/>
      <w:pPr>
        <w:ind w:left="1149" w:hanging="284"/>
      </w:pPr>
      <w:rPr>
        <w:rFonts w:hint="default"/>
        <w:lang w:val="it-IT" w:eastAsia="en-US" w:bidi="ar-SA"/>
      </w:rPr>
    </w:lvl>
    <w:lvl w:ilvl="2" w:tplc="BA783706">
      <w:numFmt w:val="bullet"/>
      <w:lvlText w:val="•"/>
      <w:lvlJc w:val="left"/>
      <w:pPr>
        <w:ind w:left="1879" w:hanging="284"/>
      </w:pPr>
      <w:rPr>
        <w:rFonts w:hint="default"/>
        <w:lang w:val="it-IT" w:eastAsia="en-US" w:bidi="ar-SA"/>
      </w:rPr>
    </w:lvl>
    <w:lvl w:ilvl="3" w:tplc="72746F18">
      <w:numFmt w:val="bullet"/>
      <w:lvlText w:val="•"/>
      <w:lvlJc w:val="left"/>
      <w:pPr>
        <w:ind w:left="2608" w:hanging="284"/>
      </w:pPr>
      <w:rPr>
        <w:rFonts w:hint="default"/>
        <w:lang w:val="it-IT" w:eastAsia="en-US" w:bidi="ar-SA"/>
      </w:rPr>
    </w:lvl>
    <w:lvl w:ilvl="4" w:tplc="8F0C247C">
      <w:numFmt w:val="bullet"/>
      <w:lvlText w:val="•"/>
      <w:lvlJc w:val="left"/>
      <w:pPr>
        <w:ind w:left="3338" w:hanging="284"/>
      </w:pPr>
      <w:rPr>
        <w:rFonts w:hint="default"/>
        <w:lang w:val="it-IT" w:eastAsia="en-US" w:bidi="ar-SA"/>
      </w:rPr>
    </w:lvl>
    <w:lvl w:ilvl="5" w:tplc="1BB696C0">
      <w:numFmt w:val="bullet"/>
      <w:lvlText w:val="•"/>
      <w:lvlJc w:val="left"/>
      <w:pPr>
        <w:ind w:left="4067" w:hanging="284"/>
      </w:pPr>
      <w:rPr>
        <w:rFonts w:hint="default"/>
        <w:lang w:val="it-IT" w:eastAsia="en-US" w:bidi="ar-SA"/>
      </w:rPr>
    </w:lvl>
    <w:lvl w:ilvl="6" w:tplc="D00012FC">
      <w:numFmt w:val="bullet"/>
      <w:lvlText w:val="•"/>
      <w:lvlJc w:val="left"/>
      <w:pPr>
        <w:ind w:left="4797" w:hanging="284"/>
      </w:pPr>
      <w:rPr>
        <w:rFonts w:hint="default"/>
        <w:lang w:val="it-IT" w:eastAsia="en-US" w:bidi="ar-SA"/>
      </w:rPr>
    </w:lvl>
    <w:lvl w:ilvl="7" w:tplc="939AE95A">
      <w:numFmt w:val="bullet"/>
      <w:lvlText w:val="•"/>
      <w:lvlJc w:val="left"/>
      <w:pPr>
        <w:ind w:left="5526" w:hanging="284"/>
      </w:pPr>
      <w:rPr>
        <w:rFonts w:hint="default"/>
        <w:lang w:val="it-IT" w:eastAsia="en-US" w:bidi="ar-SA"/>
      </w:rPr>
    </w:lvl>
    <w:lvl w:ilvl="8" w:tplc="CA000EAA">
      <w:numFmt w:val="bullet"/>
      <w:lvlText w:val="•"/>
      <w:lvlJc w:val="left"/>
      <w:pPr>
        <w:ind w:left="6256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61886045"/>
    <w:multiLevelType w:val="multilevel"/>
    <w:tmpl w:val="571E7044"/>
    <w:lvl w:ilvl="0">
      <w:start w:val="4"/>
      <w:numFmt w:val="decimal"/>
      <w:lvlText w:val="%1"/>
      <w:lvlJc w:val="left"/>
      <w:pPr>
        <w:ind w:left="695" w:hanging="557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695" w:hanging="557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95" w:hanging="557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81" w:hanging="55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75" w:hanging="55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9" w:hanging="55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63" w:hanging="55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7" w:hanging="55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1" w:hanging="557"/>
      </w:pPr>
      <w:rPr>
        <w:rFonts w:hint="default"/>
        <w:lang w:val="it-IT" w:eastAsia="en-US" w:bidi="ar-SA"/>
      </w:rPr>
    </w:lvl>
  </w:abstractNum>
  <w:abstractNum w:abstractNumId="21" w15:restartNumberingAfterBreak="0">
    <w:nsid w:val="62C7496A"/>
    <w:multiLevelType w:val="multilevel"/>
    <w:tmpl w:val="49FCACBE"/>
    <w:lvl w:ilvl="0">
      <w:start w:val="4"/>
      <w:numFmt w:val="decimal"/>
      <w:lvlText w:val="%1"/>
      <w:lvlJc w:val="left"/>
      <w:pPr>
        <w:ind w:left="138" w:hanging="58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8" w:hanging="588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138" w:hanging="58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989" w:hanging="58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39" w:hanging="58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89" w:hanging="58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39" w:hanging="58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89" w:hanging="58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39" w:hanging="588"/>
      </w:pPr>
      <w:rPr>
        <w:rFonts w:hint="default"/>
        <w:lang w:val="it-IT" w:eastAsia="en-US" w:bidi="ar-SA"/>
      </w:rPr>
    </w:lvl>
  </w:abstractNum>
  <w:abstractNum w:abstractNumId="22" w15:restartNumberingAfterBreak="0">
    <w:nsid w:val="63E6304F"/>
    <w:multiLevelType w:val="hybridMultilevel"/>
    <w:tmpl w:val="FE164EFA"/>
    <w:lvl w:ilvl="0" w:tplc="5684794A">
      <w:numFmt w:val="bullet"/>
      <w:lvlText w:val="*"/>
      <w:lvlJc w:val="left"/>
      <w:pPr>
        <w:ind w:left="566" w:hanging="428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EE4C082">
      <w:numFmt w:val="bullet"/>
      <w:lvlText w:val="•"/>
      <w:lvlJc w:val="left"/>
      <w:pPr>
        <w:ind w:left="1467" w:hanging="428"/>
      </w:pPr>
      <w:rPr>
        <w:rFonts w:hint="default"/>
        <w:lang w:val="it-IT" w:eastAsia="en-US" w:bidi="ar-SA"/>
      </w:rPr>
    </w:lvl>
    <w:lvl w:ilvl="2" w:tplc="E1D6933C">
      <w:numFmt w:val="bullet"/>
      <w:lvlText w:val="•"/>
      <w:lvlJc w:val="left"/>
      <w:pPr>
        <w:ind w:left="2375" w:hanging="428"/>
      </w:pPr>
      <w:rPr>
        <w:rFonts w:hint="default"/>
        <w:lang w:val="it-IT" w:eastAsia="en-US" w:bidi="ar-SA"/>
      </w:rPr>
    </w:lvl>
    <w:lvl w:ilvl="3" w:tplc="028C313E">
      <w:numFmt w:val="bullet"/>
      <w:lvlText w:val="•"/>
      <w:lvlJc w:val="left"/>
      <w:pPr>
        <w:ind w:left="3283" w:hanging="428"/>
      </w:pPr>
      <w:rPr>
        <w:rFonts w:hint="default"/>
        <w:lang w:val="it-IT" w:eastAsia="en-US" w:bidi="ar-SA"/>
      </w:rPr>
    </w:lvl>
    <w:lvl w:ilvl="4" w:tplc="874E5BCC">
      <w:numFmt w:val="bullet"/>
      <w:lvlText w:val="•"/>
      <w:lvlJc w:val="left"/>
      <w:pPr>
        <w:ind w:left="4191" w:hanging="428"/>
      </w:pPr>
      <w:rPr>
        <w:rFonts w:hint="default"/>
        <w:lang w:val="it-IT" w:eastAsia="en-US" w:bidi="ar-SA"/>
      </w:rPr>
    </w:lvl>
    <w:lvl w:ilvl="5" w:tplc="FCEECC90">
      <w:numFmt w:val="bullet"/>
      <w:lvlText w:val="•"/>
      <w:lvlJc w:val="left"/>
      <w:pPr>
        <w:ind w:left="5099" w:hanging="428"/>
      </w:pPr>
      <w:rPr>
        <w:rFonts w:hint="default"/>
        <w:lang w:val="it-IT" w:eastAsia="en-US" w:bidi="ar-SA"/>
      </w:rPr>
    </w:lvl>
    <w:lvl w:ilvl="6" w:tplc="310C019E">
      <w:numFmt w:val="bullet"/>
      <w:lvlText w:val="•"/>
      <w:lvlJc w:val="left"/>
      <w:pPr>
        <w:ind w:left="6007" w:hanging="428"/>
      </w:pPr>
      <w:rPr>
        <w:rFonts w:hint="default"/>
        <w:lang w:val="it-IT" w:eastAsia="en-US" w:bidi="ar-SA"/>
      </w:rPr>
    </w:lvl>
    <w:lvl w:ilvl="7" w:tplc="579C8478">
      <w:numFmt w:val="bullet"/>
      <w:lvlText w:val="•"/>
      <w:lvlJc w:val="left"/>
      <w:pPr>
        <w:ind w:left="6915" w:hanging="428"/>
      </w:pPr>
      <w:rPr>
        <w:rFonts w:hint="default"/>
        <w:lang w:val="it-IT" w:eastAsia="en-US" w:bidi="ar-SA"/>
      </w:rPr>
    </w:lvl>
    <w:lvl w:ilvl="8" w:tplc="863A0478">
      <w:numFmt w:val="bullet"/>
      <w:lvlText w:val="•"/>
      <w:lvlJc w:val="left"/>
      <w:pPr>
        <w:ind w:left="7823" w:hanging="428"/>
      </w:pPr>
      <w:rPr>
        <w:rFonts w:hint="default"/>
        <w:lang w:val="it-IT" w:eastAsia="en-US" w:bidi="ar-SA"/>
      </w:rPr>
    </w:lvl>
  </w:abstractNum>
  <w:abstractNum w:abstractNumId="23" w15:restartNumberingAfterBreak="0">
    <w:nsid w:val="64014DDA"/>
    <w:multiLevelType w:val="multilevel"/>
    <w:tmpl w:val="61406C00"/>
    <w:lvl w:ilvl="0">
      <w:start w:val="6"/>
      <w:numFmt w:val="decimal"/>
      <w:lvlText w:val="%1"/>
      <w:lvlJc w:val="left"/>
      <w:pPr>
        <w:ind w:left="695" w:hanging="557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695" w:hanging="557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695" w:hanging="557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381" w:hanging="55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75" w:hanging="55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9" w:hanging="55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63" w:hanging="55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7" w:hanging="55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51" w:hanging="557"/>
      </w:pPr>
      <w:rPr>
        <w:rFonts w:hint="default"/>
        <w:lang w:val="it-IT" w:eastAsia="en-US" w:bidi="ar-SA"/>
      </w:rPr>
    </w:lvl>
  </w:abstractNum>
  <w:abstractNum w:abstractNumId="24" w15:restartNumberingAfterBreak="0">
    <w:nsid w:val="688C04BE"/>
    <w:multiLevelType w:val="multilevel"/>
    <w:tmpl w:val="9FCAA78C"/>
    <w:lvl w:ilvl="0">
      <w:start w:val="16"/>
      <w:numFmt w:val="decimal"/>
      <w:lvlText w:val="%1"/>
      <w:lvlJc w:val="left"/>
      <w:pPr>
        <w:ind w:left="892" w:hanging="754"/>
      </w:pPr>
      <w:rPr>
        <w:rFonts w:hint="default"/>
        <w:lang w:val="it-IT" w:eastAsia="en-US" w:bidi="ar-SA"/>
      </w:rPr>
    </w:lvl>
    <w:lvl w:ilvl="1">
      <w:start w:val="10"/>
      <w:numFmt w:val="decimal"/>
      <w:lvlText w:val="%1.%2"/>
      <w:lvlJc w:val="left"/>
      <w:pPr>
        <w:ind w:left="892" w:hanging="754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892" w:hanging="75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521" w:hanging="75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95" w:hanging="75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69" w:hanging="75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3" w:hanging="75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17" w:hanging="75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1" w:hanging="754"/>
      </w:pPr>
      <w:rPr>
        <w:rFonts w:hint="default"/>
        <w:lang w:val="it-IT" w:eastAsia="en-US" w:bidi="ar-SA"/>
      </w:rPr>
    </w:lvl>
  </w:abstractNum>
  <w:abstractNum w:abstractNumId="25" w15:restartNumberingAfterBreak="0">
    <w:nsid w:val="708577A4"/>
    <w:multiLevelType w:val="hybridMultilevel"/>
    <w:tmpl w:val="2B885EC6"/>
    <w:lvl w:ilvl="0" w:tplc="4FDADE80">
      <w:numFmt w:val="bullet"/>
      <w:lvlText w:val="-"/>
      <w:lvlJc w:val="left"/>
      <w:pPr>
        <w:ind w:left="424" w:hanging="360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6A02285A">
      <w:numFmt w:val="bullet"/>
      <w:lvlText w:val="•"/>
      <w:lvlJc w:val="left"/>
      <w:pPr>
        <w:ind w:left="1241" w:hanging="360"/>
      </w:pPr>
      <w:rPr>
        <w:rFonts w:hint="default"/>
        <w:lang w:val="it-IT" w:eastAsia="en-US" w:bidi="ar-SA"/>
      </w:rPr>
    </w:lvl>
    <w:lvl w:ilvl="2" w:tplc="8DFEB084">
      <w:numFmt w:val="bullet"/>
      <w:lvlText w:val="•"/>
      <w:lvlJc w:val="left"/>
      <w:pPr>
        <w:ind w:left="2063" w:hanging="360"/>
      </w:pPr>
      <w:rPr>
        <w:rFonts w:hint="default"/>
        <w:lang w:val="it-IT" w:eastAsia="en-US" w:bidi="ar-SA"/>
      </w:rPr>
    </w:lvl>
    <w:lvl w:ilvl="3" w:tplc="3B66437E">
      <w:numFmt w:val="bullet"/>
      <w:lvlText w:val="•"/>
      <w:lvlJc w:val="left"/>
      <w:pPr>
        <w:ind w:left="2884" w:hanging="360"/>
      </w:pPr>
      <w:rPr>
        <w:rFonts w:hint="default"/>
        <w:lang w:val="it-IT" w:eastAsia="en-US" w:bidi="ar-SA"/>
      </w:rPr>
    </w:lvl>
    <w:lvl w:ilvl="4" w:tplc="A5B0C6EE">
      <w:numFmt w:val="bullet"/>
      <w:lvlText w:val="•"/>
      <w:lvlJc w:val="left"/>
      <w:pPr>
        <w:ind w:left="3706" w:hanging="360"/>
      </w:pPr>
      <w:rPr>
        <w:rFonts w:hint="default"/>
        <w:lang w:val="it-IT" w:eastAsia="en-US" w:bidi="ar-SA"/>
      </w:rPr>
    </w:lvl>
    <w:lvl w:ilvl="5" w:tplc="52503394">
      <w:numFmt w:val="bullet"/>
      <w:lvlText w:val="•"/>
      <w:lvlJc w:val="left"/>
      <w:pPr>
        <w:ind w:left="4527" w:hanging="360"/>
      </w:pPr>
      <w:rPr>
        <w:rFonts w:hint="default"/>
        <w:lang w:val="it-IT" w:eastAsia="en-US" w:bidi="ar-SA"/>
      </w:rPr>
    </w:lvl>
    <w:lvl w:ilvl="6" w:tplc="3D9E6818">
      <w:numFmt w:val="bullet"/>
      <w:lvlText w:val="•"/>
      <w:lvlJc w:val="left"/>
      <w:pPr>
        <w:ind w:left="5349" w:hanging="360"/>
      </w:pPr>
      <w:rPr>
        <w:rFonts w:hint="default"/>
        <w:lang w:val="it-IT" w:eastAsia="en-US" w:bidi="ar-SA"/>
      </w:rPr>
    </w:lvl>
    <w:lvl w:ilvl="7" w:tplc="B8308F8E">
      <w:numFmt w:val="bullet"/>
      <w:lvlText w:val="•"/>
      <w:lvlJc w:val="left"/>
      <w:pPr>
        <w:ind w:left="6170" w:hanging="360"/>
      </w:pPr>
      <w:rPr>
        <w:rFonts w:hint="default"/>
        <w:lang w:val="it-IT" w:eastAsia="en-US" w:bidi="ar-SA"/>
      </w:rPr>
    </w:lvl>
    <w:lvl w:ilvl="8" w:tplc="E0D4A3B2">
      <w:numFmt w:val="bullet"/>
      <w:lvlText w:val="•"/>
      <w:lvlJc w:val="left"/>
      <w:pPr>
        <w:ind w:left="6992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79212F08"/>
    <w:multiLevelType w:val="multilevel"/>
    <w:tmpl w:val="3C24B4FA"/>
    <w:lvl w:ilvl="0">
      <w:start w:val="8"/>
      <w:numFmt w:val="decimal"/>
      <w:lvlText w:val="%1"/>
      <w:lvlJc w:val="left"/>
      <w:pPr>
        <w:ind w:left="1122" w:hanging="557"/>
      </w:pPr>
      <w:rPr>
        <w:rFonts w:hint="default"/>
        <w:lang w:val="it-IT" w:eastAsia="en-US" w:bidi="ar-SA"/>
      </w:rPr>
    </w:lvl>
    <w:lvl w:ilvl="1">
      <w:start w:val="6"/>
      <w:numFmt w:val="decimal"/>
      <w:lvlText w:val="%1.%2"/>
      <w:lvlJc w:val="left"/>
      <w:pPr>
        <w:ind w:left="1122" w:hanging="557"/>
      </w:pPr>
      <w:rPr>
        <w:rFonts w:hint="default"/>
        <w:lang w:val="it-IT" w:eastAsia="en-US" w:bidi="ar-SA"/>
      </w:rPr>
    </w:lvl>
    <w:lvl w:ilvl="2">
      <w:start w:val="1"/>
      <w:numFmt w:val="decimalZero"/>
      <w:lvlText w:val="%1.%2.%3"/>
      <w:lvlJc w:val="left"/>
      <w:pPr>
        <w:ind w:left="1122" w:hanging="557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675" w:hanging="55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27" w:hanging="55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9" w:hanging="55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31" w:hanging="55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3" w:hanging="55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35" w:hanging="557"/>
      </w:pPr>
      <w:rPr>
        <w:rFonts w:hint="default"/>
        <w:lang w:val="it-IT" w:eastAsia="en-US" w:bidi="ar-SA"/>
      </w:rPr>
    </w:lvl>
  </w:abstractNum>
  <w:abstractNum w:abstractNumId="27" w15:restartNumberingAfterBreak="0">
    <w:nsid w:val="7E972E88"/>
    <w:multiLevelType w:val="hybridMultilevel"/>
    <w:tmpl w:val="AE580A9A"/>
    <w:lvl w:ilvl="0" w:tplc="FEF21A9C">
      <w:numFmt w:val="bullet"/>
      <w:lvlText w:val="-"/>
      <w:lvlJc w:val="left"/>
      <w:pPr>
        <w:ind w:left="424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38BE2C">
      <w:numFmt w:val="bullet"/>
      <w:lvlText w:val="•"/>
      <w:lvlJc w:val="left"/>
      <w:pPr>
        <w:ind w:left="1149" w:hanging="284"/>
      </w:pPr>
      <w:rPr>
        <w:rFonts w:hint="default"/>
        <w:lang w:val="it-IT" w:eastAsia="en-US" w:bidi="ar-SA"/>
      </w:rPr>
    </w:lvl>
    <w:lvl w:ilvl="2" w:tplc="30A807D6">
      <w:numFmt w:val="bullet"/>
      <w:lvlText w:val="•"/>
      <w:lvlJc w:val="left"/>
      <w:pPr>
        <w:ind w:left="1879" w:hanging="284"/>
      </w:pPr>
      <w:rPr>
        <w:rFonts w:hint="default"/>
        <w:lang w:val="it-IT" w:eastAsia="en-US" w:bidi="ar-SA"/>
      </w:rPr>
    </w:lvl>
    <w:lvl w:ilvl="3" w:tplc="14B8552C">
      <w:numFmt w:val="bullet"/>
      <w:lvlText w:val="•"/>
      <w:lvlJc w:val="left"/>
      <w:pPr>
        <w:ind w:left="2608" w:hanging="284"/>
      </w:pPr>
      <w:rPr>
        <w:rFonts w:hint="default"/>
        <w:lang w:val="it-IT" w:eastAsia="en-US" w:bidi="ar-SA"/>
      </w:rPr>
    </w:lvl>
    <w:lvl w:ilvl="4" w:tplc="F3C8DE86">
      <w:numFmt w:val="bullet"/>
      <w:lvlText w:val="•"/>
      <w:lvlJc w:val="left"/>
      <w:pPr>
        <w:ind w:left="3338" w:hanging="284"/>
      </w:pPr>
      <w:rPr>
        <w:rFonts w:hint="default"/>
        <w:lang w:val="it-IT" w:eastAsia="en-US" w:bidi="ar-SA"/>
      </w:rPr>
    </w:lvl>
    <w:lvl w:ilvl="5" w:tplc="7D1C0992">
      <w:numFmt w:val="bullet"/>
      <w:lvlText w:val="•"/>
      <w:lvlJc w:val="left"/>
      <w:pPr>
        <w:ind w:left="4067" w:hanging="284"/>
      </w:pPr>
      <w:rPr>
        <w:rFonts w:hint="default"/>
        <w:lang w:val="it-IT" w:eastAsia="en-US" w:bidi="ar-SA"/>
      </w:rPr>
    </w:lvl>
    <w:lvl w:ilvl="6" w:tplc="AA4C9B90">
      <w:numFmt w:val="bullet"/>
      <w:lvlText w:val="•"/>
      <w:lvlJc w:val="left"/>
      <w:pPr>
        <w:ind w:left="4797" w:hanging="284"/>
      </w:pPr>
      <w:rPr>
        <w:rFonts w:hint="default"/>
        <w:lang w:val="it-IT" w:eastAsia="en-US" w:bidi="ar-SA"/>
      </w:rPr>
    </w:lvl>
    <w:lvl w:ilvl="7" w:tplc="8836F3E8">
      <w:numFmt w:val="bullet"/>
      <w:lvlText w:val="•"/>
      <w:lvlJc w:val="left"/>
      <w:pPr>
        <w:ind w:left="5526" w:hanging="284"/>
      </w:pPr>
      <w:rPr>
        <w:rFonts w:hint="default"/>
        <w:lang w:val="it-IT" w:eastAsia="en-US" w:bidi="ar-SA"/>
      </w:rPr>
    </w:lvl>
    <w:lvl w:ilvl="8" w:tplc="8FE24E1A">
      <w:numFmt w:val="bullet"/>
      <w:lvlText w:val="•"/>
      <w:lvlJc w:val="left"/>
      <w:pPr>
        <w:ind w:left="6256" w:hanging="284"/>
      </w:pPr>
      <w:rPr>
        <w:rFonts w:hint="default"/>
        <w:lang w:val="it-IT" w:eastAsia="en-US" w:bidi="ar-SA"/>
      </w:rPr>
    </w:lvl>
  </w:abstractNum>
  <w:num w:numId="1">
    <w:abstractNumId w:val="13"/>
  </w:num>
  <w:num w:numId="2">
    <w:abstractNumId w:val="10"/>
  </w:num>
  <w:num w:numId="3">
    <w:abstractNumId w:val="26"/>
  </w:num>
  <w:num w:numId="4">
    <w:abstractNumId w:val="22"/>
  </w:num>
  <w:num w:numId="5">
    <w:abstractNumId w:val="25"/>
  </w:num>
  <w:num w:numId="6">
    <w:abstractNumId w:val="11"/>
  </w:num>
  <w:num w:numId="7">
    <w:abstractNumId w:val="23"/>
  </w:num>
  <w:num w:numId="8">
    <w:abstractNumId w:val="6"/>
  </w:num>
  <w:num w:numId="9">
    <w:abstractNumId w:val="0"/>
  </w:num>
  <w:num w:numId="10">
    <w:abstractNumId w:val="7"/>
  </w:num>
  <w:num w:numId="11">
    <w:abstractNumId w:val="20"/>
  </w:num>
  <w:num w:numId="12">
    <w:abstractNumId w:val="9"/>
  </w:num>
  <w:num w:numId="13">
    <w:abstractNumId w:val="1"/>
  </w:num>
  <w:num w:numId="14">
    <w:abstractNumId w:val="19"/>
  </w:num>
  <w:num w:numId="15">
    <w:abstractNumId w:val="27"/>
  </w:num>
  <w:num w:numId="16">
    <w:abstractNumId w:val="17"/>
  </w:num>
  <w:num w:numId="17">
    <w:abstractNumId w:val="3"/>
  </w:num>
  <w:num w:numId="18">
    <w:abstractNumId w:val="16"/>
  </w:num>
  <w:num w:numId="19">
    <w:abstractNumId w:val="15"/>
  </w:num>
  <w:num w:numId="20">
    <w:abstractNumId w:val="12"/>
  </w:num>
  <w:num w:numId="21">
    <w:abstractNumId w:val="8"/>
  </w:num>
  <w:num w:numId="22">
    <w:abstractNumId w:val="14"/>
  </w:num>
  <w:num w:numId="23">
    <w:abstractNumId w:val="24"/>
  </w:num>
  <w:num w:numId="24">
    <w:abstractNumId w:val="2"/>
  </w:num>
  <w:num w:numId="25">
    <w:abstractNumId w:val="5"/>
  </w:num>
  <w:num w:numId="26">
    <w:abstractNumId w:val="18"/>
  </w:num>
  <w:num w:numId="27">
    <w:abstractNumId w:val="4"/>
  </w:num>
  <w:num w:numId="28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ristina Susani">
    <w15:presenceInfo w15:providerId="AD" w15:userId="S::Cristina_Susani@regione.lombardia.it::e5fb87d3-b228-4f0c-a039-79bb210042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8A"/>
    <w:rsid w:val="00027195"/>
    <w:rsid w:val="000723D3"/>
    <w:rsid w:val="00073388"/>
    <w:rsid w:val="000A0828"/>
    <w:rsid w:val="000F4C61"/>
    <w:rsid w:val="00120748"/>
    <w:rsid w:val="00137FDD"/>
    <w:rsid w:val="00175F9F"/>
    <w:rsid w:val="001F522D"/>
    <w:rsid w:val="00262C12"/>
    <w:rsid w:val="00270F79"/>
    <w:rsid w:val="00335AF3"/>
    <w:rsid w:val="003B15A8"/>
    <w:rsid w:val="003F45CB"/>
    <w:rsid w:val="003F5ECE"/>
    <w:rsid w:val="00427FE4"/>
    <w:rsid w:val="004B29E6"/>
    <w:rsid w:val="004C00F3"/>
    <w:rsid w:val="004E4F2C"/>
    <w:rsid w:val="00517C58"/>
    <w:rsid w:val="005A1B87"/>
    <w:rsid w:val="005A3D9B"/>
    <w:rsid w:val="005B6042"/>
    <w:rsid w:val="005B69E6"/>
    <w:rsid w:val="005B774B"/>
    <w:rsid w:val="005F1F63"/>
    <w:rsid w:val="00606043"/>
    <w:rsid w:val="00612091"/>
    <w:rsid w:val="006540D0"/>
    <w:rsid w:val="0072540C"/>
    <w:rsid w:val="0074648E"/>
    <w:rsid w:val="00803ECE"/>
    <w:rsid w:val="009569D5"/>
    <w:rsid w:val="009A6E5E"/>
    <w:rsid w:val="009B34F2"/>
    <w:rsid w:val="00A03103"/>
    <w:rsid w:val="00A15DD4"/>
    <w:rsid w:val="00A21E1D"/>
    <w:rsid w:val="00A949E1"/>
    <w:rsid w:val="00A95EBD"/>
    <w:rsid w:val="00B04E01"/>
    <w:rsid w:val="00B22E62"/>
    <w:rsid w:val="00B3490F"/>
    <w:rsid w:val="00B532F0"/>
    <w:rsid w:val="00BB2246"/>
    <w:rsid w:val="00C62104"/>
    <w:rsid w:val="00C97D17"/>
    <w:rsid w:val="00CE0B85"/>
    <w:rsid w:val="00CE3821"/>
    <w:rsid w:val="00D2126E"/>
    <w:rsid w:val="00D30C22"/>
    <w:rsid w:val="00D562FB"/>
    <w:rsid w:val="00D8006C"/>
    <w:rsid w:val="00E054BD"/>
    <w:rsid w:val="00E2408A"/>
    <w:rsid w:val="00F03AB9"/>
    <w:rsid w:val="00F36D36"/>
    <w:rsid w:val="00F54FAE"/>
    <w:rsid w:val="00F97535"/>
    <w:rsid w:val="00FE1C4A"/>
    <w:rsid w:val="00F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3E8EA"/>
  <w15:docId w15:val="{636A7EF6-65CF-4D6F-B407-3B69673F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126E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9"/>
      <w:ind w:left="138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38"/>
      <w:outlineLvl w:val="1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line="243" w:lineRule="exact"/>
      <w:ind w:left="138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48"/>
      <w:ind w:left="1555" w:right="1650"/>
      <w:jc w:val="center"/>
    </w:pPr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ind w:left="422" w:hanging="284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24" w:lineRule="exact"/>
      <w:ind w:left="6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A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AF3"/>
    <w:rPr>
      <w:rFonts w:ascii="Segoe UI" w:eastAsia="Calibr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212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26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212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26E"/>
    <w:rPr>
      <w:rFonts w:ascii="Calibri" w:eastAsia="Calibri" w:hAnsi="Calibri" w:cs="Calibri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E382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E3821"/>
    <w:rPr>
      <w:rFonts w:ascii="Calibri" w:eastAsia="Calibri" w:hAnsi="Calibri" w:cs="Calibri"/>
      <w:sz w:val="20"/>
      <w:szCs w:val="20"/>
      <w:lang w:val="it-IT"/>
    </w:rPr>
  </w:style>
  <w:style w:type="paragraph" w:customStyle="1" w:styleId="Pa37">
    <w:name w:val="Pa37"/>
    <w:basedOn w:val="Normale"/>
    <w:next w:val="Normale"/>
    <w:uiPriority w:val="99"/>
    <w:rsid w:val="00E054BD"/>
    <w:pPr>
      <w:widowControl/>
      <w:adjustRightInd w:val="0"/>
      <w:spacing w:line="241" w:lineRule="atLeast"/>
    </w:pPr>
    <w:rPr>
      <w:rFonts w:ascii="ITC Avant Garde Std Bk" w:eastAsiaTheme="minorHAnsi" w:hAnsi="ITC Avant Garde Std Bk" w:cstheme="minorBidi"/>
      <w:sz w:val="24"/>
      <w:szCs w:val="24"/>
    </w:rPr>
  </w:style>
  <w:style w:type="character" w:customStyle="1" w:styleId="A6">
    <w:name w:val="A6"/>
    <w:uiPriority w:val="99"/>
    <w:rsid w:val="00E054BD"/>
    <w:rPr>
      <w:rFonts w:cs="ITC Avant Garde Std Bk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Rita Cristina De Ponti</cp:lastModifiedBy>
  <cp:revision>3</cp:revision>
  <cp:lastPrinted>2022-08-04T14:48:00Z</cp:lastPrinted>
  <dcterms:created xsi:type="dcterms:W3CDTF">2022-08-12T07:44:00Z</dcterms:created>
  <dcterms:modified xsi:type="dcterms:W3CDTF">2022-09-19T09:57:00Z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2022-08-04T00:00:00Z</vt:filetime>
  </property>
</Properties>
</file>